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2620AE05"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FA317A">
        <w:rPr>
          <w:rFonts w:ascii="GHEA Grapalat" w:hAnsi="GHEA Grapalat"/>
          <w:i w:val="0"/>
          <w:color w:val="000000" w:themeColor="text1"/>
          <w:sz w:val="22"/>
          <w:szCs w:val="22"/>
          <w:lang w:val="hy-AM"/>
        </w:rPr>
        <w:t>12</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FA317A">
        <w:rPr>
          <w:rFonts w:ascii="GHEA Grapalat" w:hAnsi="GHEA Grapalat"/>
          <w:i w:val="0"/>
          <w:color w:val="000000" w:themeColor="text1"/>
          <w:sz w:val="22"/>
          <w:szCs w:val="22"/>
        </w:rPr>
        <w:t>дека</w:t>
      </w:r>
      <w:r w:rsidR="00D723C8">
        <w:rPr>
          <w:rFonts w:ascii="GHEA Grapalat" w:hAnsi="GHEA Grapalat"/>
          <w:i w:val="0"/>
          <w:color w:val="000000" w:themeColor="text1"/>
          <w:sz w:val="22"/>
          <w:szCs w:val="22"/>
        </w:rPr>
        <w:t>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11DBD33C"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9D249D">
        <w:rPr>
          <w:rFonts w:ascii="GHEA Grapalat" w:hAnsi="GHEA Grapalat"/>
          <w:b/>
          <w:iCs/>
          <w:lang w:val="hy-AM"/>
        </w:rPr>
        <w:t>ԵՔ-ԳՀԾՁԲ-26/26</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5CC0E3A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D249D"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9D249D">
        <w:rPr>
          <w:rFonts w:ascii="GHEA Grapalat" w:hAnsi="GHEA Grapalat"/>
          <w:b/>
          <w:i w:val="0"/>
          <w:color w:val="000000" w:themeColor="text1"/>
          <w:spacing w:val="6"/>
          <w:sz w:val="24"/>
          <w:szCs w:val="24"/>
        </w:rPr>
        <w:t>Нубарашен</w:t>
      </w:r>
      <w:r w:rsidR="009D249D" w:rsidRPr="00376A2E">
        <w:rPr>
          <w:rFonts w:ascii="GHEA Grapalat" w:hAnsi="GHEA Grapalat"/>
          <w:b/>
          <w:i w:val="0"/>
          <w:color w:val="000000" w:themeColor="text1"/>
          <w:spacing w:val="6"/>
          <w:sz w:val="24"/>
          <w:szCs w:val="24"/>
        </w:rPr>
        <w:t xml:space="preserve"> города Еревана</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1C75F5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FA317A">
        <w:rPr>
          <w:rFonts w:ascii="GHEA Grapalat" w:hAnsi="GHEA Grapalat"/>
          <w:b/>
          <w:i w:val="0"/>
          <w:color w:val="FF0000"/>
          <w:sz w:val="22"/>
          <w:szCs w:val="22"/>
        </w:rPr>
        <w:t>1</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FA317A">
        <w:rPr>
          <w:rFonts w:ascii="GHEA Grapalat" w:hAnsi="GHEA Grapalat"/>
          <w:b/>
          <w:i w:val="0"/>
          <w:color w:val="FF0000"/>
          <w:sz w:val="22"/>
          <w:szCs w:val="22"/>
        </w:rPr>
        <w:t>22</w:t>
      </w:r>
      <w:r w:rsidR="00E46378">
        <w:rPr>
          <w:rFonts w:ascii="GHEA Grapalat" w:hAnsi="GHEA Grapalat"/>
          <w:b/>
          <w:i w:val="0"/>
          <w:color w:val="FF0000"/>
          <w:sz w:val="22"/>
          <w:szCs w:val="22"/>
          <w:lang w:val="hy-AM"/>
        </w:rPr>
        <w:t xml:space="preserve">.12.2025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F873D5D"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w:t>
      </w:r>
      <w:r w:rsidR="00FA317A">
        <w:rPr>
          <w:rFonts w:ascii="GHEA Grapalat" w:hAnsi="GHEA Grapalat"/>
          <w:b/>
          <w:i w:val="0"/>
          <w:color w:val="FF0000"/>
          <w:sz w:val="22"/>
          <w:szCs w:val="22"/>
        </w:rPr>
        <w:t>1</w:t>
      </w:r>
      <w:r w:rsidR="00EB7822">
        <w:rPr>
          <w:rFonts w:ascii="GHEA Grapalat" w:hAnsi="GHEA Grapalat"/>
          <w:b/>
          <w:i w:val="0"/>
          <w:color w:val="FF0000"/>
          <w:sz w:val="22"/>
          <w:szCs w:val="22"/>
        </w:rPr>
        <w:t>:00 часов,</w:t>
      </w:r>
      <w:r w:rsidR="005D0147">
        <w:rPr>
          <w:rFonts w:ascii="GHEA Grapalat" w:hAnsi="GHEA Grapalat"/>
          <w:b/>
          <w:i w:val="0"/>
          <w:color w:val="FF0000"/>
          <w:sz w:val="22"/>
          <w:szCs w:val="22"/>
          <w:lang w:val="hy-AM"/>
        </w:rPr>
        <w:t xml:space="preserve"> </w:t>
      </w:r>
      <w:r w:rsidR="00FA317A">
        <w:rPr>
          <w:rFonts w:ascii="GHEA Grapalat" w:hAnsi="GHEA Grapalat"/>
          <w:b/>
          <w:i w:val="0"/>
          <w:color w:val="FF0000"/>
          <w:sz w:val="22"/>
          <w:szCs w:val="22"/>
        </w:rPr>
        <w:t>22</w:t>
      </w:r>
      <w:r w:rsidR="00E46378">
        <w:rPr>
          <w:rFonts w:ascii="GHEA Grapalat" w:hAnsi="GHEA Grapalat"/>
          <w:b/>
          <w:i w:val="0"/>
          <w:color w:val="FF0000"/>
          <w:sz w:val="22"/>
          <w:szCs w:val="22"/>
          <w:lang w:val="hy-AM"/>
        </w:rPr>
        <w:t xml:space="preserve">.12.2025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7D6CD1D9"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9D249D">
        <w:rPr>
          <w:rFonts w:ascii="GHEA Grapalat" w:hAnsi="GHEA Grapalat"/>
          <w:b/>
          <w:color w:val="000000" w:themeColor="text1"/>
          <w:spacing w:val="6"/>
        </w:rPr>
        <w:t>Нубарашен</w:t>
      </w:r>
      <w:r w:rsidR="009D249D" w:rsidRPr="00376A2E">
        <w:rPr>
          <w:rFonts w:ascii="GHEA Grapalat" w:hAnsi="GHEA Grapalat"/>
          <w:b/>
          <w:color w:val="000000" w:themeColor="text1"/>
          <w:spacing w:val="6"/>
        </w:rPr>
        <w:t xml:space="preserve"> города Еревана</w:t>
      </w:r>
      <w:r w:rsidR="005D0147" w:rsidRPr="00376A2E">
        <w:rPr>
          <w:rFonts w:ascii="GHEA Grapalat" w:hAnsi="GHEA Grapalat"/>
          <w:b/>
          <w:color w:val="000000" w:themeColor="text1"/>
          <w:spacing w:val="6"/>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7A29EB00"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9D249D">
        <w:rPr>
          <w:rFonts w:ascii="GHEA Grapalat" w:hAnsi="GHEA Grapalat"/>
          <w:b/>
          <w:color w:val="000000" w:themeColor="text1"/>
          <w:spacing w:val="6"/>
        </w:rPr>
        <w:t>Нубарашен</w:t>
      </w:r>
      <w:r w:rsidR="009D249D" w:rsidRPr="00376A2E">
        <w:rPr>
          <w:rFonts w:ascii="GHEA Grapalat" w:hAnsi="GHEA Grapalat"/>
          <w:b/>
          <w:color w:val="000000" w:themeColor="text1"/>
          <w:spacing w:val="6"/>
        </w:rPr>
        <w:t xml:space="preserve"> города Еревана</w:t>
      </w:r>
      <w:r w:rsidR="009D249D"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B27BE5D"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9D249D">
        <w:rPr>
          <w:rFonts w:ascii="GHEA Grapalat" w:hAnsi="GHEA Grapalat"/>
          <w:b/>
          <w:iCs/>
          <w:lang w:val="hy-AM"/>
        </w:rPr>
        <w:t>ԵՔ-ԳՀԾՁԲ-26/26</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5F081C1"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9D249D">
        <w:rPr>
          <w:rFonts w:ascii="GHEA Grapalat" w:hAnsi="GHEA Grapalat"/>
          <w:b/>
          <w:color w:val="000000" w:themeColor="text1"/>
          <w:spacing w:val="6"/>
        </w:rPr>
        <w:t>Нубарашен</w:t>
      </w:r>
      <w:r w:rsidR="009D249D" w:rsidRPr="00376A2E">
        <w:rPr>
          <w:rFonts w:ascii="GHEA Grapalat" w:hAnsi="GHEA Grapalat"/>
          <w:b/>
          <w:color w:val="000000" w:themeColor="text1"/>
          <w:spacing w:val="6"/>
        </w:rPr>
        <w:t xml:space="preserve"> города Еревана</w:t>
      </w:r>
      <w:r w:rsidR="009D249D" w:rsidRPr="00003FAD">
        <w:rPr>
          <w:rFonts w:ascii="GHEA Grapalat" w:hAnsi="GHEA Grapalat"/>
          <w:color w:val="000000" w:themeColor="text1"/>
          <w:sz w:val="22"/>
          <w:szCs w:val="22"/>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4BFCB366" w:rsidR="00B453F7" w:rsidRPr="009D249D" w:rsidRDefault="005D0147" w:rsidP="00B453F7">
            <w:pPr>
              <w:pStyle w:val="BodyTextIndent2"/>
              <w:widowControl w:val="0"/>
              <w:spacing w:after="120" w:line="240" w:lineRule="auto"/>
              <w:ind w:firstLine="0"/>
              <w:jc w:val="center"/>
              <w:rPr>
                <w:rFonts w:ascii="GHEA Grapalat" w:hAnsi="GHEA Grapalat"/>
                <w:color w:val="000000" w:themeColor="text1"/>
                <w:sz w:val="24"/>
                <w:szCs w:val="24"/>
                <w:lang w:val="hy-AM"/>
              </w:rPr>
            </w:pPr>
            <w:r>
              <w:rPr>
                <w:rFonts w:ascii="GHEA Grapalat" w:hAnsi="GHEA Grapalat"/>
              </w:rPr>
              <w:t xml:space="preserve">До </w:t>
            </w:r>
            <w:r w:rsidR="009D249D">
              <w:rPr>
                <w:rFonts w:ascii="GHEA Grapalat" w:hAnsi="GHEA Grapalat"/>
                <w:lang w:val="hy-AM"/>
              </w:rPr>
              <w:t>730000</w:t>
            </w:r>
          </w:p>
        </w:tc>
        <w:tc>
          <w:tcPr>
            <w:tcW w:w="4112" w:type="dxa"/>
          </w:tcPr>
          <w:p w14:paraId="27C21596" w14:textId="73AA7317" w:rsidR="00B453F7" w:rsidRPr="00C12854" w:rsidRDefault="009D249D"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76A2E">
              <w:rPr>
                <w:rFonts w:ascii="GHEA Grapalat" w:hAnsi="GHEA Grapalat"/>
                <w:b/>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b/>
                <w:color w:val="000000" w:themeColor="text1"/>
                <w:spacing w:val="6"/>
                <w:sz w:val="24"/>
                <w:szCs w:val="24"/>
              </w:rPr>
              <w:t>Нубарашен</w:t>
            </w:r>
            <w:r w:rsidRPr="00376A2E">
              <w:rPr>
                <w:rFonts w:ascii="GHEA Grapalat" w:hAnsi="GHEA Grapalat"/>
                <w:b/>
                <w:color w:val="000000" w:themeColor="text1"/>
                <w:spacing w:val="6"/>
                <w:sz w:val="24"/>
                <w:szCs w:val="24"/>
              </w:rPr>
              <w:t xml:space="preserve">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lastRenderedPageBreak/>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B741F9">
        <w:rPr>
          <w:rFonts w:ascii="GHEA Grapalat" w:hAnsi="GHEA Grapalat"/>
        </w:rPr>
        <w:lastRenderedPageBreak/>
        <w:t>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lastRenderedPageBreak/>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27A83938"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FA317A">
        <w:rPr>
          <w:rFonts w:ascii="GHEA Grapalat" w:hAnsi="GHEA Grapalat"/>
          <w:b/>
          <w:color w:val="FF0000"/>
          <w:sz w:val="24"/>
          <w:szCs w:val="24"/>
        </w:rPr>
        <w:t>1</w:t>
      </w:r>
      <w:r w:rsidR="00EB7822">
        <w:rPr>
          <w:rFonts w:ascii="GHEA Grapalat" w:hAnsi="GHEA Grapalat"/>
          <w:b/>
          <w:color w:val="FF0000"/>
          <w:sz w:val="24"/>
          <w:szCs w:val="24"/>
        </w:rPr>
        <w:t xml:space="preserve">:00 часов, </w:t>
      </w:r>
      <w:r w:rsidR="00FA317A">
        <w:rPr>
          <w:rFonts w:ascii="GHEA Grapalat" w:hAnsi="GHEA Grapalat"/>
          <w:b/>
          <w:i/>
          <w:color w:val="FF0000"/>
          <w:sz w:val="22"/>
          <w:szCs w:val="22"/>
        </w:rPr>
        <w:t>22</w:t>
      </w:r>
      <w:r w:rsidR="00E46378">
        <w:rPr>
          <w:rFonts w:ascii="GHEA Grapalat" w:hAnsi="GHEA Grapalat"/>
          <w:b/>
          <w:i/>
          <w:color w:val="FF0000"/>
          <w:sz w:val="22"/>
          <w:szCs w:val="22"/>
          <w:lang w:val="hy-AM"/>
        </w:rPr>
        <w:t xml:space="preserve">.12.2025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w:t>
      </w:r>
      <w:r w:rsidRPr="00003FAD">
        <w:rPr>
          <w:rFonts w:ascii="GHEA Grapalat" w:hAnsi="GHEA Grapalat"/>
          <w:color w:val="000000" w:themeColor="text1"/>
          <w:sz w:val="24"/>
          <w:szCs w:val="24"/>
        </w:rPr>
        <w:lastRenderedPageBreak/>
        <w:t xml:space="preserve">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CF4D501"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FA317A">
        <w:rPr>
          <w:rFonts w:ascii="GHEA Grapalat" w:hAnsi="GHEA Grapalat"/>
          <w:b/>
          <w:color w:val="FF0000"/>
          <w:sz w:val="24"/>
          <w:szCs w:val="24"/>
        </w:rPr>
        <w:t>1</w:t>
      </w:r>
      <w:r w:rsidR="00EB7822">
        <w:rPr>
          <w:rFonts w:ascii="GHEA Grapalat" w:hAnsi="GHEA Grapalat"/>
          <w:b/>
          <w:color w:val="FF0000"/>
          <w:sz w:val="24"/>
          <w:szCs w:val="24"/>
        </w:rPr>
        <w:t xml:space="preserve">:00 часов, </w:t>
      </w:r>
      <w:r w:rsidR="00FA317A">
        <w:rPr>
          <w:rFonts w:ascii="GHEA Grapalat" w:hAnsi="GHEA Grapalat"/>
          <w:b/>
          <w:i/>
          <w:color w:val="FF0000"/>
          <w:sz w:val="22"/>
          <w:szCs w:val="22"/>
        </w:rPr>
        <w:t>22</w:t>
      </w:r>
      <w:r w:rsidR="00E46378">
        <w:rPr>
          <w:rFonts w:ascii="GHEA Grapalat" w:hAnsi="GHEA Grapalat"/>
          <w:b/>
          <w:i/>
          <w:color w:val="FF0000"/>
          <w:sz w:val="22"/>
          <w:szCs w:val="22"/>
          <w:lang w:val="hy-AM"/>
        </w:rPr>
        <w:t xml:space="preserve">.12.2025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B741F9">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представлены, то в протоколе заседания комиссии об этом делаются </w:t>
      </w:r>
      <w:r w:rsidRPr="00B741F9">
        <w:rPr>
          <w:rFonts w:ascii="GHEA Grapalat" w:hAnsi="GHEA Grapalat"/>
          <w:sz w:val="24"/>
          <w:szCs w:val="24"/>
        </w:rPr>
        <w:lastRenderedPageBreak/>
        <w:t>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B741F9">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 xml:space="preserve">не применим, если заявку подал только один участник, с которым </w:t>
      </w:r>
      <w:r w:rsidRPr="00B741F9">
        <w:rPr>
          <w:rFonts w:ascii="GHEA Grapalat" w:hAnsi="GHEA Grapalat"/>
          <w:sz w:val="24"/>
          <w:szCs w:val="24"/>
        </w:rPr>
        <w:lastRenderedPageBreak/>
        <w:t>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A0D54D7"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9D249D">
        <w:rPr>
          <w:rFonts w:ascii="GHEA Grapalat" w:hAnsi="GHEA Grapalat"/>
          <w:b/>
          <w:color w:val="000000" w:themeColor="text1"/>
          <w:sz w:val="22"/>
          <w:szCs w:val="22"/>
          <w:lang w:val="hy-AM"/>
        </w:rPr>
        <w:t>ԵՔ-ԳՀԾՁԲ-26/26</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0F34936"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9D249D">
        <w:rPr>
          <w:rFonts w:ascii="GHEA Grapalat" w:hAnsi="GHEA Grapalat"/>
          <w:b/>
          <w:color w:val="000000" w:themeColor="text1"/>
          <w:sz w:val="22"/>
          <w:szCs w:val="22"/>
          <w:lang w:val="hy-AM"/>
        </w:rPr>
        <w:t>ԵՔ-ԳՀԾՁԲ-26/26</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0D4A1C22"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DC6E9E5"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0BA82CE5"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A6D656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14CEA67"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5BD0996C" w:rsidR="00C64EE1" w:rsidRPr="009A3A1B" w:rsidRDefault="009D249D" w:rsidP="00C64EE1">
            <w:pPr>
              <w:widowControl w:val="0"/>
              <w:rPr>
                <w:rFonts w:ascii="GHEA Grapalat" w:hAnsi="GHEA Grapalat"/>
                <w:color w:val="000000" w:themeColor="text1"/>
                <w:sz w:val="16"/>
                <w:szCs w:val="16"/>
              </w:rPr>
            </w:pPr>
            <w:r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b/>
                <w:color w:val="000000" w:themeColor="text1"/>
                <w:spacing w:val="6"/>
              </w:rPr>
              <w:t>Нубарашен</w:t>
            </w:r>
            <w:r w:rsidRPr="00376A2E">
              <w:rPr>
                <w:rFonts w:ascii="GHEA Grapalat" w:hAnsi="GHEA Grapalat"/>
                <w:b/>
                <w:color w:val="000000" w:themeColor="text1"/>
                <w:spacing w:val="6"/>
              </w:rPr>
              <w:t xml:space="preserve"> города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0103E5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B80D91F"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FE347B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1E0542E5"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9D249D">
        <w:rPr>
          <w:rFonts w:ascii="GHEA Grapalat" w:hAnsi="GHEA Grapalat"/>
          <w:b/>
          <w:color w:val="000000" w:themeColor="text1"/>
          <w:sz w:val="22"/>
          <w:szCs w:val="22"/>
          <w:lang w:val="hy-AM"/>
        </w:rPr>
        <w:t>ԵՔ-ԳՀԾՁԲ-26/26</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A1D7BB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237C8F1"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9D249D">
        <w:rPr>
          <w:rFonts w:ascii="GHEA Grapalat" w:hAnsi="GHEA Grapalat"/>
          <w:b/>
          <w:color w:val="000000" w:themeColor="text1"/>
          <w:sz w:val="22"/>
          <w:szCs w:val="22"/>
          <w:lang w:val="hy-AM"/>
        </w:rPr>
        <w:t>ԵՔ-ԳՀԾՁԲ-26/26</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5DA1D35A"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9D249D">
        <w:rPr>
          <w:rFonts w:ascii="GHEA Grapalat" w:hAnsi="GHEA Grapalat"/>
          <w:b/>
          <w:color w:val="000000" w:themeColor="text1"/>
          <w:spacing w:val="6"/>
        </w:rPr>
        <w:t>Нубарашен</w:t>
      </w:r>
      <w:r w:rsidR="009D249D" w:rsidRPr="00376A2E">
        <w:rPr>
          <w:rFonts w:ascii="GHEA Grapalat" w:hAnsi="GHEA Grapalat"/>
          <w:b/>
          <w:color w:val="000000" w:themeColor="text1"/>
          <w:spacing w:val="6"/>
        </w:rPr>
        <w:t xml:space="preserve"> города Еревана</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35D0404"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48"/>
        <w:gridCol w:w="2345"/>
        <w:gridCol w:w="1078"/>
        <w:gridCol w:w="1052"/>
        <w:gridCol w:w="829"/>
        <w:gridCol w:w="1799"/>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9914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48"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45"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29"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20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9914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48"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45"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29"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9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5D0147" w:rsidRPr="00003FAD" w14:paraId="1446E2C5" w14:textId="77777777" w:rsidTr="009914C5">
        <w:trPr>
          <w:trHeight w:val="277"/>
          <w:jc w:val="center"/>
        </w:trPr>
        <w:tc>
          <w:tcPr>
            <w:tcW w:w="508" w:type="dxa"/>
            <w:vAlign w:val="center"/>
          </w:tcPr>
          <w:p w14:paraId="3C9E8543" w14:textId="77777777" w:rsidR="005D0147" w:rsidRPr="00A83B50" w:rsidRDefault="005D0147" w:rsidP="005D014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5D0147" w:rsidRPr="00003FAD" w:rsidRDefault="005D0147" w:rsidP="005D0147">
            <w:pPr>
              <w:widowControl w:val="0"/>
              <w:spacing w:after="120"/>
              <w:jc w:val="center"/>
              <w:rPr>
                <w:rFonts w:ascii="GHEA Grapalat" w:hAnsi="GHEA Grapalat"/>
                <w:color w:val="000000" w:themeColor="text1"/>
                <w:sz w:val="20"/>
              </w:rPr>
            </w:pPr>
          </w:p>
        </w:tc>
        <w:tc>
          <w:tcPr>
            <w:tcW w:w="2248" w:type="dxa"/>
          </w:tcPr>
          <w:p w14:paraId="3B85EE68" w14:textId="365B09B4" w:rsidR="005D0147" w:rsidRPr="009914C5" w:rsidRDefault="005D0147" w:rsidP="005D0147">
            <w:pPr>
              <w:pStyle w:val="ListParagraph"/>
              <w:widowControl w:val="0"/>
              <w:spacing w:after="120"/>
              <w:rPr>
                <w:rFonts w:ascii="GHEA Grapalat" w:hAnsi="GHEA Grapalat"/>
                <w:color w:val="000000" w:themeColor="text1"/>
                <w:sz w:val="20"/>
                <w:lang w:val="hy-AM"/>
              </w:rPr>
            </w:pPr>
            <w:r w:rsidRPr="00AA2C02">
              <w:rPr>
                <w:rFonts w:ascii="GHEA Grapalat" w:hAnsi="GHEA Grapalat"/>
                <w:sz w:val="22"/>
                <w:szCs w:val="22"/>
              </w:rPr>
              <w:t>50111170/5</w:t>
            </w:r>
            <w:r w:rsidR="009914C5">
              <w:rPr>
                <w:rFonts w:ascii="GHEA Grapalat" w:hAnsi="GHEA Grapalat"/>
                <w:sz w:val="22"/>
                <w:szCs w:val="22"/>
                <w:lang w:val="hy-AM"/>
              </w:rPr>
              <w:t>13</w:t>
            </w:r>
          </w:p>
        </w:tc>
        <w:tc>
          <w:tcPr>
            <w:tcW w:w="2345" w:type="dxa"/>
            <w:vAlign w:val="center"/>
          </w:tcPr>
          <w:p w14:paraId="4D5FB415" w14:textId="77777777" w:rsidR="009914C5" w:rsidRPr="0015475D" w:rsidRDefault="009914C5" w:rsidP="009914C5">
            <w:pPr>
              <w:jc w:val="both"/>
              <w:rPr>
                <w:rFonts w:ascii="GHEA Grapalat" w:hAnsi="GHEA Grapalat" w:cs="Sylfaen"/>
                <w:b/>
                <w:color w:val="000000"/>
                <w:sz w:val="20"/>
                <w:szCs w:val="20"/>
                <w:lang w:val="tr-TR"/>
              </w:rPr>
            </w:pPr>
            <w:r w:rsidRPr="0015475D">
              <w:rPr>
                <w:rFonts w:ascii="GHEA Grapalat" w:hAnsi="GHEA Grapalat" w:cs="Sylfaen"/>
                <w:b/>
                <w:color w:val="000000"/>
                <w:sz w:val="20"/>
                <w:szCs w:val="20"/>
                <w:lang w:val="tr-TR"/>
              </w:rPr>
              <w:t xml:space="preserve">                  Ниссан Сентра</w:t>
            </w:r>
          </w:p>
          <w:p w14:paraId="1C17E4A6" w14:textId="6B8C70CE" w:rsidR="005D0147" w:rsidRPr="00003FAD" w:rsidRDefault="009914C5" w:rsidP="009914C5">
            <w:pPr>
              <w:widowControl w:val="0"/>
              <w:spacing w:after="120"/>
              <w:jc w:val="center"/>
              <w:rPr>
                <w:rFonts w:ascii="GHEA Grapalat" w:hAnsi="GHEA Grapalat"/>
                <w:color w:val="000000" w:themeColor="text1"/>
                <w:sz w:val="20"/>
              </w:rPr>
            </w:pPr>
            <w:r w:rsidRPr="0015475D">
              <w:rPr>
                <w:rFonts w:ascii="GHEA Grapalat" w:hAnsi="GHEA Grapalat" w:cs="Sylfaen"/>
                <w:color w:val="000000"/>
                <w:sz w:val="20"/>
                <w:szCs w:val="20"/>
                <w:lang w:val="tr-TR"/>
              </w:rPr>
              <w:t xml:space="preserve">Исполнитель должен предоставлять услуги, включаемые в SU-1 и SU-2, системы управления, питания, смазки, охлаждения, торможения и сцепления, автоматических и механических коробок передач, распределительной коробки, карданового вала, передних и задних мостов, рулевого механизма и электрооборудования, </w:t>
            </w:r>
            <w:r w:rsidRPr="0015475D">
              <w:rPr>
                <w:rFonts w:ascii="GHEA Grapalat" w:hAnsi="GHEA Grapalat" w:cs="Sylfaen"/>
                <w:color w:val="000000"/>
                <w:sz w:val="20"/>
                <w:szCs w:val="20"/>
                <w:lang w:val="tr-TR"/>
              </w:rPr>
              <w:lastRenderedPageBreak/>
              <w:t>замены шин, ходовой части, вечного ремонта двигателя и замены соответствующих запасных частей и обеспечивать соответствующие запасные части с соответствующими запасными частями и материалами.</w:t>
            </w:r>
          </w:p>
        </w:tc>
        <w:tc>
          <w:tcPr>
            <w:tcW w:w="1078" w:type="dxa"/>
            <w:vAlign w:val="center"/>
          </w:tcPr>
          <w:p w14:paraId="5BAB781D" w14:textId="57FE7FE6" w:rsidR="005D0147" w:rsidRPr="00003FAD" w:rsidRDefault="005D0147" w:rsidP="005D0147">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5D0147" w:rsidRPr="00003FAD" w:rsidRDefault="005D0147" w:rsidP="005D0147">
            <w:pPr>
              <w:widowControl w:val="0"/>
              <w:spacing w:after="120"/>
              <w:jc w:val="center"/>
              <w:rPr>
                <w:rFonts w:ascii="GHEA Grapalat" w:hAnsi="GHEA Grapalat"/>
                <w:color w:val="000000" w:themeColor="text1"/>
                <w:sz w:val="20"/>
              </w:rPr>
            </w:pPr>
          </w:p>
        </w:tc>
        <w:tc>
          <w:tcPr>
            <w:tcW w:w="829" w:type="dxa"/>
            <w:vAlign w:val="center"/>
          </w:tcPr>
          <w:p w14:paraId="1935DD13" w14:textId="516E4890" w:rsidR="005D0147" w:rsidRPr="00003FAD" w:rsidRDefault="005D0147" w:rsidP="005D0147">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99" w:type="dxa"/>
          </w:tcPr>
          <w:p w14:paraId="45653679" w14:textId="77777777" w:rsidR="009914C5" w:rsidRPr="00795D65" w:rsidRDefault="009914C5" w:rsidP="009914C5">
            <w:pPr>
              <w:rPr>
                <w:rFonts w:ascii="GHEA Grapalat" w:hAnsi="GHEA Grapalat"/>
                <w:sz w:val="16"/>
                <w:szCs w:val="16"/>
              </w:rPr>
            </w:pPr>
            <w:r w:rsidRPr="00795D65">
              <w:rPr>
                <w:rStyle w:val="ezkurwreuab5ozgtqnkl"/>
                <w:rFonts w:ascii="GHEA Grapalat" w:hAnsi="GHEA Grapalat" w:cs="Cambria"/>
                <w:sz w:val="18"/>
                <w:szCs w:val="18"/>
              </w:rPr>
              <w:t>Административный</w:t>
            </w:r>
            <w:r w:rsidRPr="00795D65">
              <w:rPr>
                <w:rFonts w:ascii="GHEA Grapalat" w:hAnsi="GHEA Grapalat"/>
                <w:sz w:val="18"/>
                <w:szCs w:val="18"/>
              </w:rPr>
              <w:t xml:space="preserve"> </w:t>
            </w:r>
            <w:r w:rsidRPr="00795D65">
              <w:rPr>
                <w:rStyle w:val="ezkurwreuab5ozgtqnkl"/>
                <w:rFonts w:ascii="GHEA Grapalat" w:hAnsi="GHEA Grapalat" w:cs="Cambria"/>
                <w:sz w:val="18"/>
                <w:szCs w:val="18"/>
              </w:rPr>
              <w:t>район</w:t>
            </w:r>
            <w:r w:rsidRPr="00795D65">
              <w:rPr>
                <w:rFonts w:ascii="GHEA Grapalat" w:hAnsi="GHEA Grapalat"/>
                <w:sz w:val="18"/>
                <w:szCs w:val="18"/>
              </w:rPr>
              <w:t xml:space="preserve"> </w:t>
            </w:r>
            <w:r w:rsidRPr="00795D65">
              <w:rPr>
                <w:rStyle w:val="ezkurwreuab5ozgtqnkl"/>
                <w:rFonts w:ascii="GHEA Grapalat" w:hAnsi="GHEA Grapalat" w:cs="Cambria"/>
                <w:sz w:val="18"/>
                <w:szCs w:val="18"/>
              </w:rPr>
              <w:t>Эребуни</w:t>
            </w:r>
          </w:p>
          <w:p w14:paraId="56E78843" w14:textId="77777777" w:rsidR="009914C5" w:rsidRPr="00795D65" w:rsidRDefault="009914C5" w:rsidP="009914C5">
            <w:pPr>
              <w:ind w:left="145" w:hanging="145"/>
              <w:rPr>
                <w:rFonts w:ascii="GHEA Grapalat" w:hAnsi="GHEA Grapalat"/>
                <w:sz w:val="16"/>
                <w:szCs w:val="16"/>
              </w:rPr>
            </w:pPr>
          </w:p>
          <w:p w14:paraId="426ECEB6" w14:textId="387F3EBA" w:rsidR="005D0147" w:rsidRPr="00003FAD" w:rsidRDefault="005D0147" w:rsidP="005D0147">
            <w:pPr>
              <w:widowControl w:val="0"/>
              <w:spacing w:after="120"/>
              <w:jc w:val="center"/>
              <w:rPr>
                <w:rFonts w:ascii="GHEA Grapalat" w:hAnsi="GHEA Grapalat"/>
                <w:color w:val="000000" w:themeColor="text1"/>
                <w:sz w:val="20"/>
              </w:rPr>
            </w:pPr>
          </w:p>
        </w:tc>
        <w:tc>
          <w:tcPr>
            <w:tcW w:w="1408" w:type="dxa"/>
          </w:tcPr>
          <w:p w14:paraId="4EE34C11" w14:textId="77777777" w:rsidR="005D0147" w:rsidRDefault="005D0147" w:rsidP="005D0147">
            <w:pPr>
              <w:jc w:val="center"/>
              <w:rPr>
                <w:rFonts w:ascii="Sylfaen" w:hAnsi="Sylfaen" w:cs="Arial"/>
                <w:sz w:val="18"/>
                <w:szCs w:val="18"/>
              </w:rPr>
            </w:pPr>
            <w:r>
              <w:rPr>
                <w:rFonts w:ascii="Sylfaen" w:hAnsi="Sylfaen" w:cs="Arial"/>
                <w:sz w:val="18"/>
                <w:szCs w:val="18"/>
              </w:rPr>
              <w:t>С даты вступления в силу Договора/ Соглашения до 25.12.2026 г. включительно.</w:t>
            </w:r>
          </w:p>
          <w:p w14:paraId="2FFCE76C" w14:textId="7E097996" w:rsidR="005D0147" w:rsidRPr="00003FAD" w:rsidRDefault="005D0147" w:rsidP="005D0147">
            <w:pPr>
              <w:widowControl w:val="0"/>
              <w:spacing w:after="120"/>
              <w:jc w:val="center"/>
              <w:rPr>
                <w:rFonts w:ascii="GHEA Grapalat" w:hAnsi="GHEA Grapalat"/>
                <w:color w:val="000000" w:themeColor="text1"/>
                <w:sz w:val="20"/>
              </w:rPr>
            </w:pPr>
          </w:p>
        </w:tc>
      </w:tr>
    </w:tbl>
    <w:p w14:paraId="61C6AE89" w14:textId="77777777" w:rsidR="009914C5" w:rsidRDefault="009914C5" w:rsidP="009914C5">
      <w:pPr>
        <w:rPr>
          <w:rFonts w:ascii="GHEA Grapalat" w:hAnsi="GHEA Grapalat"/>
          <w:color w:val="333333"/>
        </w:rPr>
      </w:pPr>
      <w:r>
        <w:rPr>
          <w:rFonts w:ascii="GHEA Grapalat" w:hAnsi="GHEA Grapalat"/>
          <w:i/>
          <w:color w:val="000000"/>
          <w:sz w:val="16"/>
          <w:szCs w:val="16"/>
          <w:lang w:val="hy-AM"/>
        </w:rPr>
        <w:t xml:space="preserve">       </w:t>
      </w:r>
      <w:r w:rsidRPr="004E57C7">
        <w:rPr>
          <w:rFonts w:ascii="GHEA Grapalat" w:hAnsi="GHEA Grapalat"/>
          <w:i/>
          <w:color w:val="000000"/>
          <w:sz w:val="16"/>
          <w:szCs w:val="16"/>
        </w:rPr>
        <w:t xml:space="preserve">* </w:t>
      </w:r>
      <w:r w:rsidRPr="004E57C7">
        <w:rPr>
          <w:rFonts w:ascii="GHEA Grapalat" w:hAnsi="GHEA Grapalat"/>
          <w:color w:val="000000"/>
          <w:sz w:val="16"/>
          <w:szCs w:val="16"/>
          <w:lang w:val="hy-AM"/>
        </w:rPr>
        <w:t>заявка на обслуживание отправляется в сервисный центр по электронной почте и компания обязана не менее чем в течение 2 дней   обеспечить обслуживание машины</w:t>
      </w:r>
      <w:r w:rsidRPr="004E57C7">
        <w:rPr>
          <w:rFonts w:ascii="GHEA Grapalat" w:hAnsi="GHEA Grapalat"/>
          <w:color w:val="000000"/>
          <w:sz w:val="16"/>
          <w:szCs w:val="16"/>
        </w:rPr>
        <w:t>.</w:t>
      </w:r>
      <w:r w:rsidRPr="004E57C7">
        <w:rPr>
          <w:rFonts w:ascii="GHEA Grapalat" w:hAnsi="GHEA Grapalat"/>
          <w:color w:val="333333"/>
        </w:rPr>
        <w:t xml:space="preserve">       </w:t>
      </w:r>
    </w:p>
    <w:p w14:paraId="5ABD4C38" w14:textId="77777777" w:rsidR="00554D44" w:rsidRPr="009914C5" w:rsidRDefault="00554D44" w:rsidP="00375205">
      <w:pPr>
        <w:widowControl w:val="0"/>
        <w:spacing w:after="160" w:line="360" w:lineRule="auto"/>
        <w:ind w:firstLine="567"/>
        <w:jc w:val="right"/>
        <w:rPr>
          <w:rFonts w:ascii="GHEA Grapalat" w:hAnsi="GHEA Grapalat"/>
          <w:i/>
          <w:color w:val="000000" w:themeColor="text1"/>
        </w:rPr>
      </w:pPr>
    </w:p>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44935AE6"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Pr>
          <w:rFonts w:ascii="GHEA Grapalat" w:hAnsi="GHEA Grapalat"/>
          <w:b/>
          <w:color w:val="000000" w:themeColor="text1"/>
          <w:sz w:val="22"/>
          <w:szCs w:val="22"/>
          <w:lang w:val="hy-AM"/>
        </w:rPr>
        <w:t>ԵՔ-ԳՀԾՁԲ-2</w:t>
      </w:r>
      <w:r w:rsidR="009D249D">
        <w:rPr>
          <w:rFonts w:ascii="GHEA Grapalat" w:hAnsi="GHEA Grapalat"/>
          <w:b/>
          <w:color w:val="000000" w:themeColor="text1"/>
          <w:sz w:val="22"/>
          <w:szCs w:val="22"/>
          <w:lang w:val="hy-AM"/>
        </w:rPr>
        <w:t>6</w:t>
      </w:r>
      <w:r>
        <w:rPr>
          <w:rFonts w:ascii="GHEA Grapalat" w:hAnsi="GHEA Grapalat"/>
          <w:b/>
          <w:color w:val="000000" w:themeColor="text1"/>
          <w:sz w:val="22"/>
          <w:szCs w:val="22"/>
          <w:lang w:val="hy-AM"/>
        </w:rPr>
        <w:t>/</w:t>
      </w:r>
      <w:r w:rsidR="009D249D">
        <w:rPr>
          <w:rFonts w:ascii="GHEA Grapalat" w:hAnsi="GHEA Grapalat"/>
          <w:b/>
          <w:color w:val="000000" w:themeColor="text1"/>
          <w:sz w:val="22"/>
          <w:szCs w:val="22"/>
          <w:lang w:val="hy-AM"/>
        </w:rPr>
        <w:t>26</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082552AD" w14:textId="77777777" w:rsidR="005D0147" w:rsidRPr="004042EA" w:rsidRDefault="005D0147" w:rsidP="00375205">
      <w:pPr>
        <w:widowControl w:val="0"/>
        <w:spacing w:after="160" w:line="360" w:lineRule="auto"/>
        <w:ind w:firstLine="567"/>
        <w:jc w:val="right"/>
        <w:rPr>
          <w:rFonts w:ascii="GHEA Grapalat" w:hAnsi="GHEA Grapalat"/>
          <w:i/>
          <w:color w:val="000000" w:themeColor="text1"/>
          <w:lang w:val="hy-AM"/>
        </w:rPr>
      </w:pP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rPr>
      </w:pPr>
    </w:p>
    <w:tbl>
      <w:tblPr>
        <w:tblpPr w:leftFromText="180" w:rightFromText="180" w:vertAnchor="text" w:horzAnchor="margin"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968"/>
        <w:gridCol w:w="1270"/>
        <w:gridCol w:w="1470"/>
      </w:tblGrid>
      <w:tr w:rsidR="009914C5" w:rsidRPr="004E57C7" w14:paraId="6A3B77A7" w14:textId="77777777" w:rsidTr="00634CE6">
        <w:trPr>
          <w:trHeight w:val="142"/>
        </w:trPr>
        <w:tc>
          <w:tcPr>
            <w:tcW w:w="588" w:type="dxa"/>
          </w:tcPr>
          <w:p w14:paraId="516C7FCD" w14:textId="77777777" w:rsidR="009914C5" w:rsidRPr="004E57C7" w:rsidRDefault="009914C5" w:rsidP="00634CE6">
            <w:pPr>
              <w:jc w:val="center"/>
              <w:rPr>
                <w:rFonts w:ascii="GHEA Grapalat" w:hAnsi="GHEA Grapalat"/>
                <w:lang w:val="hy-AM"/>
              </w:rPr>
            </w:pPr>
            <w:r w:rsidRPr="004E57C7">
              <w:rPr>
                <w:rFonts w:ascii="GHEA Grapalat" w:hAnsi="GHEA Grapalat"/>
                <w:sz w:val="22"/>
                <w:szCs w:val="22"/>
                <w:lang w:val="hy-AM"/>
              </w:rPr>
              <w:lastRenderedPageBreak/>
              <w:t>н/н</w:t>
            </w:r>
          </w:p>
        </w:tc>
        <w:tc>
          <w:tcPr>
            <w:tcW w:w="6540" w:type="dxa"/>
          </w:tcPr>
          <w:p w14:paraId="4A6FCD83" w14:textId="77777777" w:rsidR="009914C5" w:rsidRPr="004E57C7" w:rsidRDefault="009914C5" w:rsidP="00634CE6">
            <w:pPr>
              <w:jc w:val="center"/>
              <w:rPr>
                <w:rFonts w:ascii="GHEA Grapalat" w:hAnsi="GHEA Grapalat"/>
                <w:lang w:val="pt-BR"/>
              </w:rPr>
            </w:pPr>
            <w:r w:rsidRPr="004E57C7">
              <w:rPr>
                <w:rFonts w:ascii="GHEA Grapalat" w:hAnsi="GHEA Grapalat"/>
                <w:sz w:val="22"/>
                <w:szCs w:val="22"/>
              </w:rPr>
              <w:t>Название услуги</w:t>
            </w:r>
          </w:p>
        </w:tc>
        <w:tc>
          <w:tcPr>
            <w:tcW w:w="540" w:type="dxa"/>
          </w:tcPr>
          <w:p w14:paraId="3E2C05F6" w14:textId="77777777" w:rsidR="009914C5" w:rsidRPr="004E57C7" w:rsidRDefault="009914C5" w:rsidP="00634CE6">
            <w:pPr>
              <w:jc w:val="center"/>
              <w:rPr>
                <w:rFonts w:ascii="GHEA Grapalat" w:hAnsi="GHEA Grapalat"/>
                <w:lang w:val="pt-BR"/>
              </w:rPr>
            </w:pPr>
            <w:r w:rsidRPr="004E57C7">
              <w:rPr>
                <w:rFonts w:ascii="GHEA Grapalat" w:hAnsi="GHEA Grapalat"/>
                <w:sz w:val="22"/>
                <w:szCs w:val="22"/>
                <w:lang w:val="pt-BR"/>
              </w:rPr>
              <w:t>Единица измерения</w:t>
            </w:r>
          </w:p>
        </w:tc>
        <w:tc>
          <w:tcPr>
            <w:tcW w:w="1530" w:type="dxa"/>
          </w:tcPr>
          <w:p w14:paraId="39ED935F" w14:textId="77777777" w:rsidR="009914C5" w:rsidRPr="004E57C7" w:rsidRDefault="009914C5" w:rsidP="00634CE6">
            <w:pPr>
              <w:jc w:val="center"/>
              <w:rPr>
                <w:rFonts w:ascii="GHEA Grapalat" w:hAnsi="GHEA Grapalat"/>
                <w:lang w:val="pt-BR"/>
              </w:rPr>
            </w:pPr>
            <w:r>
              <w:rPr>
                <w:rStyle w:val="ypks7kbdpwfgdykd3qb9"/>
                <w:rFonts w:ascii="Cambria" w:hAnsi="Cambria" w:cs="Cambria"/>
              </w:rPr>
              <w:t>Цена</w:t>
            </w:r>
            <w:r>
              <w:rPr>
                <w:rStyle w:val="ypks7kbdpwfgdykd3qb9"/>
              </w:rPr>
              <w:t xml:space="preserve"> </w:t>
            </w:r>
            <w:r>
              <w:rPr>
                <w:rStyle w:val="ypks7kbdpwfgdykd3qb9"/>
                <w:rFonts w:ascii="Cambria" w:hAnsi="Cambria" w:cs="Cambria"/>
              </w:rPr>
              <w:t>за</w:t>
            </w:r>
            <w:r>
              <w:rPr>
                <w:rStyle w:val="ypks7kbdpwfgdykd3qb9"/>
              </w:rPr>
              <w:t xml:space="preserve"> </w:t>
            </w:r>
            <w:r>
              <w:rPr>
                <w:rStyle w:val="ypks7kbdpwfgdykd3qb9"/>
                <w:rFonts w:ascii="Cambria" w:hAnsi="Cambria" w:cs="Cambria"/>
              </w:rPr>
              <w:t>единицу</w:t>
            </w:r>
          </w:p>
        </w:tc>
      </w:tr>
      <w:tr w:rsidR="009914C5" w:rsidRPr="004E57C7" w14:paraId="2F173A2B" w14:textId="77777777" w:rsidTr="00634CE6">
        <w:trPr>
          <w:trHeight w:val="142"/>
        </w:trPr>
        <w:tc>
          <w:tcPr>
            <w:tcW w:w="588" w:type="dxa"/>
          </w:tcPr>
          <w:p w14:paraId="066A4133"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1</w:t>
            </w:r>
          </w:p>
        </w:tc>
        <w:tc>
          <w:tcPr>
            <w:tcW w:w="6540" w:type="dxa"/>
          </w:tcPr>
          <w:p w14:paraId="3553FAD9"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моторного масла типа 10/40 и 5/30, фильтром / фильтром / заводским или эквивалентом</w:t>
            </w:r>
            <w:r w:rsidRPr="00490D49">
              <w:rPr>
                <w:rFonts w:ascii="GHEA Grapalat" w:hAnsi="GHEA Grapalat"/>
                <w:color w:val="000000"/>
                <w:sz w:val="18"/>
                <w:szCs w:val="18"/>
                <w:lang w:val="af-ZA"/>
              </w:rPr>
              <w:t>, в том числе работа</w:t>
            </w:r>
          </w:p>
        </w:tc>
        <w:tc>
          <w:tcPr>
            <w:tcW w:w="540" w:type="dxa"/>
            <w:vAlign w:val="center"/>
          </w:tcPr>
          <w:p w14:paraId="71CB2EF2"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литр</w:t>
            </w:r>
          </w:p>
        </w:tc>
        <w:tc>
          <w:tcPr>
            <w:tcW w:w="1530" w:type="dxa"/>
            <w:vAlign w:val="center"/>
          </w:tcPr>
          <w:p w14:paraId="1AD4EB22" w14:textId="77777777" w:rsidR="009914C5" w:rsidRPr="00490D49" w:rsidRDefault="009914C5" w:rsidP="00634CE6">
            <w:pPr>
              <w:jc w:val="center"/>
              <w:rPr>
                <w:rFonts w:ascii="GHEA Grapalat" w:hAnsi="GHEA Grapalat"/>
                <w:sz w:val="18"/>
                <w:szCs w:val="18"/>
              </w:rPr>
            </w:pPr>
          </w:p>
          <w:p w14:paraId="754D3C82"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3500</w:t>
            </w:r>
          </w:p>
        </w:tc>
      </w:tr>
      <w:tr w:rsidR="009914C5" w:rsidRPr="004E57C7" w14:paraId="07AF4A24" w14:textId="77777777" w:rsidTr="00634CE6">
        <w:trPr>
          <w:trHeight w:val="142"/>
        </w:trPr>
        <w:tc>
          <w:tcPr>
            <w:tcW w:w="588" w:type="dxa"/>
          </w:tcPr>
          <w:p w14:paraId="291F4FAD"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w:t>
            </w:r>
          </w:p>
        </w:tc>
        <w:tc>
          <w:tcPr>
            <w:tcW w:w="6540" w:type="dxa"/>
          </w:tcPr>
          <w:p w14:paraId="31406156"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 xml:space="preserve"> Замена передн</w:t>
            </w:r>
            <w:r w:rsidRPr="00490D49">
              <w:rPr>
                <w:rFonts w:ascii="GHEA Grapalat" w:hAnsi="GHEA Grapalat"/>
                <w:color w:val="000000"/>
                <w:sz w:val="18"/>
                <w:szCs w:val="18"/>
                <w:lang w:val="hy-AM"/>
              </w:rPr>
              <w:t xml:space="preserve">их </w:t>
            </w:r>
            <w:r w:rsidRPr="00490D49">
              <w:rPr>
                <w:rFonts w:ascii="GHEA Grapalat" w:hAnsi="GHEA Grapalat"/>
                <w:color w:val="000000"/>
                <w:sz w:val="18"/>
                <w:szCs w:val="18"/>
              </w:rPr>
              <w:t xml:space="preserve"> к</w:t>
            </w:r>
            <w:r w:rsidRPr="00490D49">
              <w:rPr>
                <w:rFonts w:ascii="GHEA Grapalat" w:hAnsi="GHEA Grapalat"/>
                <w:color w:val="000000"/>
                <w:sz w:val="18"/>
                <w:szCs w:val="18"/>
                <w:lang w:val="af-ZA"/>
              </w:rPr>
              <w:t>о</w:t>
            </w:r>
            <w:r w:rsidRPr="00490D49">
              <w:rPr>
                <w:rFonts w:ascii="GHEA Grapalat" w:hAnsi="GHEA Grapalat"/>
                <w:color w:val="000000"/>
                <w:sz w:val="18"/>
                <w:szCs w:val="18"/>
              </w:rPr>
              <w:t>лод</w:t>
            </w:r>
            <w:r w:rsidRPr="00490D49">
              <w:rPr>
                <w:rFonts w:ascii="GHEA Grapalat" w:hAnsi="GHEA Grapalat"/>
                <w:color w:val="000000"/>
                <w:sz w:val="18"/>
                <w:szCs w:val="18"/>
                <w:lang w:val="hy-AM"/>
              </w:rPr>
              <w:t>ок</w:t>
            </w:r>
            <w:r w:rsidRPr="00490D49">
              <w:rPr>
                <w:rFonts w:ascii="GHEA Grapalat" w:hAnsi="GHEA Grapalat"/>
                <w:color w:val="000000"/>
                <w:sz w:val="18"/>
                <w:szCs w:val="18"/>
              </w:rPr>
              <w:t xml:space="preserve">  </w:t>
            </w:r>
            <w:r w:rsidRPr="00490D49">
              <w:rPr>
                <w:rFonts w:ascii="GHEA Grapalat" w:hAnsi="GHEA Grapalat"/>
                <w:color w:val="000000"/>
                <w:sz w:val="18"/>
                <w:szCs w:val="18"/>
                <w:lang w:val="hy-AM"/>
              </w:rPr>
              <w:t>ф</w:t>
            </w:r>
            <w:r w:rsidRPr="00490D49">
              <w:rPr>
                <w:rFonts w:ascii="GHEA Grapalat" w:hAnsi="GHEA Grapalat"/>
                <w:color w:val="000000"/>
                <w:sz w:val="18"/>
                <w:szCs w:val="18"/>
              </w:rPr>
              <w:t>абричная или эквивалентная</w:t>
            </w:r>
            <w:r w:rsidRPr="00490D49">
              <w:rPr>
                <w:rFonts w:ascii="GHEA Grapalat" w:hAnsi="GHEA Grapalat"/>
                <w:color w:val="000000"/>
                <w:sz w:val="18"/>
                <w:szCs w:val="18"/>
                <w:lang w:val="af-ZA"/>
              </w:rPr>
              <w:t>, в том числе работа</w:t>
            </w:r>
          </w:p>
        </w:tc>
        <w:tc>
          <w:tcPr>
            <w:tcW w:w="540" w:type="dxa"/>
            <w:vAlign w:val="center"/>
          </w:tcPr>
          <w:p w14:paraId="0DE2F0A5"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56369998"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20000</w:t>
            </w:r>
          </w:p>
        </w:tc>
      </w:tr>
      <w:tr w:rsidR="009914C5" w:rsidRPr="004E57C7" w14:paraId="7E840FD0" w14:textId="77777777" w:rsidTr="00634CE6">
        <w:trPr>
          <w:trHeight w:val="142"/>
        </w:trPr>
        <w:tc>
          <w:tcPr>
            <w:tcW w:w="588" w:type="dxa"/>
          </w:tcPr>
          <w:p w14:paraId="6ABC0C76"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w:t>
            </w:r>
          </w:p>
        </w:tc>
        <w:tc>
          <w:tcPr>
            <w:tcW w:w="6540" w:type="dxa"/>
          </w:tcPr>
          <w:p w14:paraId="4B36EC59"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 xml:space="preserve">Замена </w:t>
            </w:r>
            <w:r w:rsidRPr="00490D49">
              <w:rPr>
                <w:rFonts w:ascii="GHEA Grapalat" w:hAnsi="GHEA Grapalat"/>
                <w:color w:val="000000"/>
                <w:sz w:val="18"/>
                <w:szCs w:val="18"/>
                <w:lang w:val="hy-AM"/>
              </w:rPr>
              <w:t>задн</w:t>
            </w:r>
            <w:r w:rsidRPr="00490D49">
              <w:rPr>
                <w:rFonts w:ascii="GHEA Grapalat" w:hAnsi="GHEA Grapalat"/>
                <w:color w:val="000000"/>
                <w:sz w:val="18"/>
                <w:szCs w:val="18"/>
                <w:lang w:val="af-ZA"/>
              </w:rPr>
              <w:t>и</w:t>
            </w:r>
            <w:r w:rsidRPr="00490D49">
              <w:rPr>
                <w:rFonts w:ascii="GHEA Grapalat" w:hAnsi="GHEA Grapalat"/>
                <w:color w:val="000000"/>
                <w:sz w:val="18"/>
                <w:szCs w:val="18"/>
                <w:lang w:val="hy-AM"/>
              </w:rPr>
              <w:t>х</w:t>
            </w:r>
            <w:r w:rsidRPr="00490D49">
              <w:rPr>
                <w:rFonts w:ascii="GHEA Grapalat" w:hAnsi="GHEA Grapalat"/>
                <w:color w:val="000000"/>
                <w:sz w:val="18"/>
                <w:szCs w:val="18"/>
              </w:rPr>
              <w:t xml:space="preserve"> к</w:t>
            </w:r>
            <w:r w:rsidRPr="00490D49">
              <w:rPr>
                <w:rFonts w:ascii="GHEA Grapalat" w:hAnsi="GHEA Grapalat"/>
                <w:color w:val="000000"/>
                <w:sz w:val="18"/>
                <w:szCs w:val="18"/>
                <w:lang w:val="af-ZA"/>
              </w:rPr>
              <w:t>о</w:t>
            </w:r>
            <w:r w:rsidRPr="00490D49">
              <w:rPr>
                <w:rFonts w:ascii="GHEA Grapalat" w:hAnsi="GHEA Grapalat"/>
                <w:color w:val="000000"/>
                <w:sz w:val="18"/>
                <w:szCs w:val="18"/>
              </w:rPr>
              <w:t>лод</w:t>
            </w:r>
            <w:r w:rsidRPr="00490D49">
              <w:rPr>
                <w:rFonts w:ascii="GHEA Grapalat" w:hAnsi="GHEA Grapalat"/>
                <w:color w:val="000000"/>
                <w:sz w:val="18"/>
                <w:szCs w:val="18"/>
                <w:lang w:val="hy-AM"/>
              </w:rPr>
              <w:t>ок</w:t>
            </w:r>
            <w:r w:rsidRPr="00490D49">
              <w:rPr>
                <w:rFonts w:ascii="GHEA Grapalat" w:hAnsi="GHEA Grapalat"/>
                <w:color w:val="000000"/>
                <w:sz w:val="18"/>
                <w:szCs w:val="18"/>
              </w:rPr>
              <w:t xml:space="preserve">  </w:t>
            </w:r>
            <w:r w:rsidRPr="00490D49">
              <w:rPr>
                <w:rFonts w:ascii="GHEA Grapalat" w:hAnsi="GHEA Grapalat"/>
                <w:color w:val="000000"/>
                <w:sz w:val="18"/>
                <w:szCs w:val="18"/>
                <w:lang w:val="hy-AM"/>
              </w:rPr>
              <w:t>ф</w:t>
            </w:r>
            <w:r w:rsidRPr="00490D49">
              <w:rPr>
                <w:rFonts w:ascii="GHEA Grapalat" w:hAnsi="GHEA Grapalat"/>
                <w:color w:val="000000"/>
                <w:sz w:val="18"/>
                <w:szCs w:val="18"/>
              </w:rPr>
              <w:t>абричная или эквивалентная</w:t>
            </w:r>
            <w:r w:rsidRPr="00490D49">
              <w:rPr>
                <w:rFonts w:ascii="GHEA Grapalat" w:hAnsi="GHEA Grapalat"/>
                <w:color w:val="000000"/>
                <w:sz w:val="18"/>
                <w:szCs w:val="18"/>
                <w:lang w:val="af-ZA"/>
              </w:rPr>
              <w:t>, в том числе работа</w:t>
            </w:r>
          </w:p>
        </w:tc>
        <w:tc>
          <w:tcPr>
            <w:tcW w:w="540" w:type="dxa"/>
            <w:vAlign w:val="center"/>
          </w:tcPr>
          <w:p w14:paraId="1515F83D"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06E0F0D7"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15000</w:t>
            </w:r>
          </w:p>
        </w:tc>
      </w:tr>
      <w:tr w:rsidR="009914C5" w:rsidRPr="004E57C7" w14:paraId="6692A19B" w14:textId="77777777" w:rsidTr="00634CE6">
        <w:trPr>
          <w:trHeight w:val="142"/>
        </w:trPr>
        <w:tc>
          <w:tcPr>
            <w:tcW w:w="588" w:type="dxa"/>
          </w:tcPr>
          <w:p w14:paraId="2B5FA91B"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4</w:t>
            </w:r>
          </w:p>
        </w:tc>
        <w:tc>
          <w:tcPr>
            <w:tcW w:w="6540" w:type="dxa"/>
          </w:tcPr>
          <w:p w14:paraId="0FE7451B" w14:textId="77777777" w:rsidR="009914C5" w:rsidRPr="00490D49" w:rsidRDefault="009914C5" w:rsidP="00634CE6">
            <w:pPr>
              <w:tabs>
                <w:tab w:val="left" w:pos="11057"/>
              </w:tabs>
              <w:spacing w:line="276" w:lineRule="auto"/>
              <w:rPr>
                <w:rFonts w:ascii="GHEA Grapalat" w:hAnsi="GHEA Grapalat"/>
                <w:color w:val="000000"/>
                <w:sz w:val="18"/>
                <w:szCs w:val="18"/>
              </w:rPr>
            </w:pPr>
            <w:r w:rsidRPr="00490D49">
              <w:rPr>
                <w:rFonts w:ascii="GHEA Grapalat" w:hAnsi="GHEA Grapalat"/>
                <w:color w:val="000000"/>
                <w:sz w:val="18"/>
                <w:szCs w:val="18"/>
              </w:rPr>
              <w:t>Замена масла коробки передач</w:t>
            </w:r>
          </w:p>
          <w:p w14:paraId="3652DD8C"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 xml:space="preserve"> завод</w:t>
            </w:r>
            <w:r w:rsidRPr="00490D49">
              <w:rPr>
                <w:rFonts w:ascii="GHEA Grapalat" w:hAnsi="GHEA Grapalat"/>
                <w:color w:val="000000"/>
                <w:sz w:val="18"/>
                <w:szCs w:val="18"/>
                <w:lang w:val="hy-AM"/>
              </w:rPr>
              <w:t>ским</w:t>
            </w:r>
            <w:r w:rsidRPr="00490D49">
              <w:rPr>
                <w:rFonts w:ascii="GHEA Grapalat" w:hAnsi="GHEA Grapalat"/>
                <w:color w:val="000000"/>
                <w:sz w:val="18"/>
                <w:szCs w:val="18"/>
              </w:rPr>
              <w:t xml:space="preserve"> или эквивалент</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в том числе работа</w:t>
            </w:r>
          </w:p>
        </w:tc>
        <w:tc>
          <w:tcPr>
            <w:tcW w:w="540" w:type="dxa"/>
            <w:vAlign w:val="center"/>
          </w:tcPr>
          <w:p w14:paraId="240A1B4D"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литр</w:t>
            </w:r>
          </w:p>
        </w:tc>
        <w:tc>
          <w:tcPr>
            <w:tcW w:w="1530" w:type="dxa"/>
            <w:vAlign w:val="center"/>
          </w:tcPr>
          <w:p w14:paraId="32C631D7" w14:textId="77777777" w:rsidR="009914C5" w:rsidRPr="00490D49" w:rsidRDefault="009914C5" w:rsidP="00634CE6">
            <w:pPr>
              <w:jc w:val="center"/>
              <w:rPr>
                <w:rFonts w:ascii="GHEA Grapalat" w:hAnsi="GHEA Grapalat"/>
                <w:sz w:val="18"/>
                <w:szCs w:val="18"/>
              </w:rPr>
            </w:pPr>
          </w:p>
          <w:p w14:paraId="7872C8EA"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8000</w:t>
            </w:r>
          </w:p>
        </w:tc>
      </w:tr>
      <w:tr w:rsidR="009914C5" w:rsidRPr="004E57C7" w14:paraId="35288DDE" w14:textId="77777777" w:rsidTr="00634CE6">
        <w:trPr>
          <w:trHeight w:val="142"/>
        </w:trPr>
        <w:tc>
          <w:tcPr>
            <w:tcW w:w="588" w:type="dxa"/>
          </w:tcPr>
          <w:p w14:paraId="224EA707"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5</w:t>
            </w:r>
          </w:p>
        </w:tc>
        <w:tc>
          <w:tcPr>
            <w:tcW w:w="6540" w:type="dxa"/>
          </w:tcPr>
          <w:p w14:paraId="3E6A8AB7"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переднего правого и левого мяча (шар</w:t>
            </w:r>
            <w:r w:rsidRPr="00490D49">
              <w:rPr>
                <w:rFonts w:ascii="GHEA Grapalat" w:hAnsi="GHEA Grapalat"/>
                <w:color w:val="000000"/>
                <w:sz w:val="18"/>
                <w:szCs w:val="18"/>
                <w:lang w:val="af-ZA"/>
              </w:rPr>
              <w:t>о</w:t>
            </w:r>
            <w:r w:rsidRPr="00490D49">
              <w:rPr>
                <w:rFonts w:ascii="GHEA Grapalat" w:hAnsi="GHEA Grapalat"/>
                <w:color w:val="000000"/>
                <w:sz w:val="18"/>
                <w:szCs w:val="18"/>
              </w:rPr>
              <w:t>вой) новым заводским или равноценным</w:t>
            </w:r>
            <w:r w:rsidRPr="00490D49">
              <w:rPr>
                <w:rFonts w:ascii="GHEA Grapalat" w:hAnsi="GHEA Grapalat"/>
                <w:color w:val="000000"/>
                <w:sz w:val="18"/>
                <w:szCs w:val="18"/>
                <w:lang w:val="af-ZA"/>
              </w:rPr>
              <w:t>, в том числе работа</w:t>
            </w:r>
          </w:p>
        </w:tc>
        <w:tc>
          <w:tcPr>
            <w:tcW w:w="540" w:type="dxa"/>
            <w:vAlign w:val="center"/>
          </w:tcPr>
          <w:p w14:paraId="185859C9"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10793C8E" w14:textId="77777777" w:rsidR="009914C5" w:rsidRPr="00490D49" w:rsidRDefault="009914C5" w:rsidP="00634CE6">
            <w:pPr>
              <w:jc w:val="center"/>
              <w:rPr>
                <w:rFonts w:ascii="GHEA Grapalat" w:hAnsi="GHEA Grapalat"/>
                <w:sz w:val="18"/>
                <w:szCs w:val="18"/>
              </w:rPr>
            </w:pPr>
          </w:p>
          <w:p w14:paraId="1614C079"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30000</w:t>
            </w:r>
          </w:p>
        </w:tc>
      </w:tr>
      <w:tr w:rsidR="009914C5" w:rsidRPr="004E57C7" w14:paraId="5DAF007C" w14:textId="77777777" w:rsidTr="00634CE6">
        <w:trPr>
          <w:trHeight w:val="737"/>
        </w:trPr>
        <w:tc>
          <w:tcPr>
            <w:tcW w:w="588" w:type="dxa"/>
          </w:tcPr>
          <w:p w14:paraId="6FD7420E"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6</w:t>
            </w:r>
          </w:p>
        </w:tc>
        <w:tc>
          <w:tcPr>
            <w:tcW w:w="6540" w:type="dxa"/>
          </w:tcPr>
          <w:p w14:paraId="300E0D12"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передней правой и левой шаровой триггера (тяга) новой заводской или эквивалентной</w:t>
            </w:r>
            <w:r w:rsidRPr="00490D49">
              <w:rPr>
                <w:rFonts w:ascii="GHEA Grapalat" w:hAnsi="GHEA Grapalat"/>
                <w:color w:val="000000"/>
                <w:sz w:val="18"/>
                <w:szCs w:val="18"/>
                <w:lang w:val="af-ZA"/>
              </w:rPr>
              <w:t>, в том числе работа</w:t>
            </w:r>
          </w:p>
        </w:tc>
        <w:tc>
          <w:tcPr>
            <w:tcW w:w="540" w:type="dxa"/>
            <w:vAlign w:val="center"/>
          </w:tcPr>
          <w:p w14:paraId="26183A4A"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0A80FF0E" w14:textId="77777777" w:rsidR="009914C5" w:rsidRPr="00490D49" w:rsidRDefault="009914C5" w:rsidP="00634CE6">
            <w:pPr>
              <w:jc w:val="center"/>
              <w:rPr>
                <w:rFonts w:ascii="GHEA Grapalat" w:hAnsi="GHEA Grapalat"/>
                <w:sz w:val="18"/>
                <w:szCs w:val="18"/>
              </w:rPr>
            </w:pPr>
          </w:p>
          <w:p w14:paraId="11C56B38"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30000</w:t>
            </w:r>
          </w:p>
        </w:tc>
      </w:tr>
      <w:tr w:rsidR="009914C5" w:rsidRPr="004E57C7" w14:paraId="7D26FA69" w14:textId="77777777" w:rsidTr="00634CE6">
        <w:trPr>
          <w:trHeight w:val="142"/>
        </w:trPr>
        <w:tc>
          <w:tcPr>
            <w:tcW w:w="588" w:type="dxa"/>
          </w:tcPr>
          <w:p w14:paraId="1DB27748"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7</w:t>
            </w:r>
          </w:p>
        </w:tc>
        <w:tc>
          <w:tcPr>
            <w:tcW w:w="6540" w:type="dxa"/>
          </w:tcPr>
          <w:p w14:paraId="6296BDA7"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опорных подставок (стаб</w:t>
            </w:r>
            <w:r w:rsidRPr="00490D49">
              <w:rPr>
                <w:rFonts w:ascii="GHEA Grapalat" w:hAnsi="GHEA Grapalat"/>
                <w:color w:val="000000"/>
                <w:sz w:val="18"/>
                <w:szCs w:val="18"/>
                <w:lang w:val="af-ZA"/>
              </w:rPr>
              <w:t>и</w:t>
            </w:r>
            <w:r w:rsidRPr="00490D49">
              <w:rPr>
                <w:rFonts w:ascii="GHEA Grapalat" w:hAnsi="GHEA Grapalat"/>
                <w:color w:val="000000"/>
                <w:sz w:val="18"/>
                <w:szCs w:val="18"/>
              </w:rPr>
              <w:t>лизат</w:t>
            </w:r>
            <w:r w:rsidRPr="00490D49">
              <w:rPr>
                <w:rFonts w:ascii="GHEA Grapalat" w:hAnsi="GHEA Grapalat"/>
                <w:color w:val="000000"/>
                <w:sz w:val="18"/>
                <w:szCs w:val="18"/>
                <w:lang w:val="af-ZA"/>
              </w:rPr>
              <w:t>орная</w:t>
            </w:r>
            <w:r w:rsidRPr="00490D49">
              <w:rPr>
                <w:rFonts w:ascii="GHEA Grapalat" w:hAnsi="GHEA Grapalat"/>
                <w:color w:val="000000"/>
                <w:sz w:val="18"/>
                <w:szCs w:val="18"/>
              </w:rPr>
              <w:t xml:space="preserve"> стойка) фронтального и левого усиленного стабилизатора с новым заводским или равноценным</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в том числе работа</w:t>
            </w:r>
          </w:p>
        </w:tc>
        <w:tc>
          <w:tcPr>
            <w:tcW w:w="540" w:type="dxa"/>
            <w:vAlign w:val="center"/>
          </w:tcPr>
          <w:p w14:paraId="4BF687DC" w14:textId="77777777" w:rsidR="009914C5" w:rsidRPr="00490D49" w:rsidRDefault="009914C5" w:rsidP="00634CE6">
            <w:pPr>
              <w:tabs>
                <w:tab w:val="left" w:pos="11057"/>
              </w:tabs>
              <w:spacing w:line="276" w:lineRule="auto"/>
              <w:rPr>
                <w:rFonts w:ascii="GHEA Grapalat" w:hAnsi="GHEA Grapalat"/>
                <w:color w:val="000000"/>
                <w:sz w:val="18"/>
                <w:szCs w:val="18"/>
                <w:lang w:val="hy-AM"/>
              </w:rPr>
            </w:pPr>
          </w:p>
          <w:p w14:paraId="4BC6D4BE"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25DC645A" w14:textId="77777777" w:rsidR="009914C5" w:rsidRPr="00490D49" w:rsidRDefault="009914C5" w:rsidP="00634CE6">
            <w:pPr>
              <w:jc w:val="center"/>
              <w:rPr>
                <w:rFonts w:ascii="GHEA Grapalat" w:hAnsi="GHEA Grapalat"/>
                <w:sz w:val="18"/>
                <w:szCs w:val="18"/>
              </w:rPr>
            </w:pPr>
          </w:p>
          <w:p w14:paraId="130296AE" w14:textId="77777777" w:rsidR="009914C5" w:rsidRPr="00490D49" w:rsidRDefault="009914C5" w:rsidP="00634CE6">
            <w:pPr>
              <w:jc w:val="center"/>
              <w:rPr>
                <w:rFonts w:ascii="GHEA Grapalat" w:hAnsi="GHEA Grapalat"/>
                <w:sz w:val="18"/>
                <w:szCs w:val="18"/>
              </w:rPr>
            </w:pPr>
          </w:p>
          <w:p w14:paraId="655B5DB6"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15000</w:t>
            </w:r>
          </w:p>
        </w:tc>
      </w:tr>
      <w:tr w:rsidR="009914C5" w:rsidRPr="004E57C7" w14:paraId="51B39387" w14:textId="77777777" w:rsidTr="00634CE6">
        <w:trPr>
          <w:trHeight w:val="142"/>
        </w:trPr>
        <w:tc>
          <w:tcPr>
            <w:tcW w:w="588" w:type="dxa"/>
          </w:tcPr>
          <w:p w14:paraId="5B61928B"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8</w:t>
            </w:r>
          </w:p>
        </w:tc>
        <w:tc>
          <w:tcPr>
            <w:tcW w:w="6540" w:type="dxa"/>
          </w:tcPr>
          <w:p w14:paraId="493FB6D6"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опорных подставок (стаблизат</w:t>
            </w:r>
            <w:r w:rsidRPr="00490D49">
              <w:rPr>
                <w:rFonts w:ascii="GHEA Grapalat" w:hAnsi="GHEA Grapalat"/>
                <w:color w:val="000000"/>
                <w:sz w:val="18"/>
                <w:szCs w:val="18"/>
                <w:lang w:val="af-ZA"/>
              </w:rPr>
              <w:t>о</w:t>
            </w:r>
            <w:r w:rsidRPr="00490D49">
              <w:rPr>
                <w:rFonts w:ascii="GHEA Grapalat" w:hAnsi="GHEA Grapalat"/>
                <w:color w:val="000000"/>
                <w:sz w:val="18"/>
                <w:szCs w:val="18"/>
              </w:rPr>
              <w:t>р</w:t>
            </w:r>
            <w:r w:rsidRPr="00490D49">
              <w:rPr>
                <w:rFonts w:ascii="GHEA Grapalat" w:hAnsi="GHEA Grapalat"/>
                <w:color w:val="000000"/>
                <w:sz w:val="18"/>
                <w:szCs w:val="18"/>
                <w:lang w:val="af-ZA"/>
              </w:rPr>
              <w:t>ы</w:t>
            </w:r>
            <w:r w:rsidRPr="00490D49">
              <w:rPr>
                <w:rFonts w:ascii="GHEA Grapalat" w:hAnsi="GHEA Grapalat"/>
                <w:color w:val="000000"/>
                <w:sz w:val="18"/>
                <w:szCs w:val="18"/>
              </w:rPr>
              <w:t>) заднего справа и слева усиленного стабилизатора с новым заводским или равноценным</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в том числе работа</w:t>
            </w:r>
          </w:p>
        </w:tc>
        <w:tc>
          <w:tcPr>
            <w:tcW w:w="540" w:type="dxa"/>
            <w:vAlign w:val="center"/>
          </w:tcPr>
          <w:p w14:paraId="2C560F81"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7C9D8095" w14:textId="77777777" w:rsidR="009914C5" w:rsidRPr="00490D49" w:rsidRDefault="009914C5" w:rsidP="00634CE6">
            <w:pPr>
              <w:jc w:val="center"/>
              <w:rPr>
                <w:rFonts w:ascii="GHEA Grapalat" w:hAnsi="GHEA Grapalat"/>
                <w:sz w:val="18"/>
                <w:szCs w:val="18"/>
              </w:rPr>
            </w:pPr>
          </w:p>
          <w:p w14:paraId="415AC13A"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15000</w:t>
            </w:r>
          </w:p>
        </w:tc>
      </w:tr>
      <w:tr w:rsidR="009914C5" w:rsidRPr="004E57C7" w14:paraId="4418E431" w14:textId="77777777" w:rsidTr="00634CE6">
        <w:trPr>
          <w:trHeight w:val="142"/>
        </w:trPr>
        <w:tc>
          <w:tcPr>
            <w:tcW w:w="588" w:type="dxa"/>
          </w:tcPr>
          <w:p w14:paraId="712F8A7E"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9</w:t>
            </w:r>
          </w:p>
        </w:tc>
        <w:tc>
          <w:tcPr>
            <w:tcW w:w="6540" w:type="dxa"/>
          </w:tcPr>
          <w:p w14:paraId="47E0E58E"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Т</w:t>
            </w:r>
            <w:r w:rsidRPr="00490D49">
              <w:rPr>
                <w:rFonts w:ascii="GHEA Grapalat" w:hAnsi="GHEA Grapalat"/>
                <w:color w:val="000000"/>
                <w:sz w:val="18"/>
                <w:szCs w:val="18"/>
              </w:rPr>
              <w:t xml:space="preserve">екущий ремонт </w:t>
            </w:r>
            <w:r w:rsidRPr="00490D49">
              <w:rPr>
                <w:rFonts w:ascii="GHEA Grapalat" w:hAnsi="GHEA Grapalat"/>
                <w:color w:val="000000"/>
                <w:sz w:val="18"/>
                <w:szCs w:val="18"/>
                <w:lang w:val="hy-AM"/>
              </w:rPr>
              <w:t>р</w:t>
            </w:r>
            <w:r w:rsidRPr="00490D49">
              <w:rPr>
                <w:rFonts w:ascii="GHEA Grapalat" w:hAnsi="GHEA Grapalat"/>
                <w:color w:val="000000"/>
                <w:sz w:val="18"/>
                <w:szCs w:val="18"/>
              </w:rPr>
              <w:t>улево</w:t>
            </w:r>
            <w:r w:rsidRPr="00490D49">
              <w:rPr>
                <w:rFonts w:ascii="GHEA Grapalat" w:hAnsi="GHEA Grapalat"/>
                <w:color w:val="000000"/>
                <w:sz w:val="18"/>
                <w:szCs w:val="18"/>
                <w:lang w:val="hy-AM"/>
              </w:rPr>
              <w:t>го</w:t>
            </w:r>
            <w:r w:rsidRPr="00490D49">
              <w:rPr>
                <w:rFonts w:ascii="GHEA Grapalat" w:hAnsi="GHEA Grapalat"/>
                <w:color w:val="000000"/>
                <w:sz w:val="18"/>
                <w:szCs w:val="18"/>
              </w:rPr>
              <w:t xml:space="preserve"> столб</w:t>
            </w:r>
            <w:r w:rsidRPr="00490D49">
              <w:rPr>
                <w:rFonts w:ascii="GHEA Grapalat" w:hAnsi="GHEA Grapalat"/>
                <w:color w:val="000000"/>
                <w:sz w:val="18"/>
                <w:szCs w:val="18"/>
                <w:lang w:val="hy-AM"/>
              </w:rPr>
              <w:t>а</w:t>
            </w:r>
            <w:r w:rsidRPr="00490D49">
              <w:rPr>
                <w:rFonts w:ascii="GHEA Grapalat" w:hAnsi="GHEA Grapalat"/>
                <w:color w:val="000000"/>
                <w:sz w:val="18"/>
                <w:szCs w:val="18"/>
              </w:rPr>
              <w:t xml:space="preserve"> / рулетка / </w:t>
            </w:r>
            <w:r w:rsidRPr="00490D49">
              <w:rPr>
                <w:rFonts w:ascii="GHEA Grapalat" w:hAnsi="GHEA Grapalat"/>
                <w:color w:val="000000"/>
                <w:sz w:val="18"/>
                <w:szCs w:val="18"/>
                <w:lang w:val="af-ZA"/>
              </w:rPr>
              <w:t>, в том числе работа</w:t>
            </w:r>
          </w:p>
        </w:tc>
        <w:tc>
          <w:tcPr>
            <w:tcW w:w="540" w:type="dxa"/>
          </w:tcPr>
          <w:p w14:paraId="19D35413"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5B4D2E6C" w14:textId="77777777" w:rsidR="009914C5" w:rsidRPr="00490D49" w:rsidRDefault="009914C5" w:rsidP="00634CE6">
            <w:pPr>
              <w:jc w:val="center"/>
              <w:rPr>
                <w:rFonts w:ascii="GHEA Grapalat" w:hAnsi="GHEA Grapalat"/>
                <w:sz w:val="18"/>
                <w:szCs w:val="18"/>
                <w:lang w:val="hy-AM"/>
              </w:rPr>
            </w:pPr>
          </w:p>
          <w:p w14:paraId="3AFAD70D" w14:textId="77777777" w:rsidR="009914C5" w:rsidRPr="00490D49" w:rsidRDefault="009914C5" w:rsidP="00634CE6">
            <w:pPr>
              <w:jc w:val="center"/>
              <w:rPr>
                <w:rFonts w:ascii="GHEA Grapalat" w:hAnsi="GHEA Grapalat"/>
                <w:sz w:val="18"/>
                <w:szCs w:val="18"/>
                <w:lang w:val="hy-AM"/>
              </w:rPr>
            </w:pPr>
            <w:r w:rsidRPr="00490D49">
              <w:rPr>
                <w:rFonts w:ascii="GHEA Grapalat" w:hAnsi="GHEA Grapalat"/>
                <w:sz w:val="18"/>
                <w:szCs w:val="18"/>
                <w:lang w:val="hy-AM"/>
              </w:rPr>
              <w:t>50000</w:t>
            </w:r>
          </w:p>
        </w:tc>
      </w:tr>
      <w:tr w:rsidR="009914C5" w:rsidRPr="004E57C7" w14:paraId="7990DE5B" w14:textId="77777777" w:rsidTr="00634CE6">
        <w:trPr>
          <w:trHeight w:val="142"/>
        </w:trPr>
        <w:tc>
          <w:tcPr>
            <w:tcW w:w="588" w:type="dxa"/>
          </w:tcPr>
          <w:p w14:paraId="09F6F6CF"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10</w:t>
            </w:r>
          </w:p>
        </w:tc>
        <w:tc>
          <w:tcPr>
            <w:tcW w:w="6540" w:type="dxa"/>
          </w:tcPr>
          <w:p w14:paraId="62670FDB"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Рулевой столб / рулетка / замена нового заводским  или эквивалентам</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 xml:space="preserve">в том числе работа </w:t>
            </w:r>
          </w:p>
        </w:tc>
        <w:tc>
          <w:tcPr>
            <w:tcW w:w="540" w:type="dxa"/>
          </w:tcPr>
          <w:p w14:paraId="26D8284A"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4D8E6FA8" w14:textId="77777777" w:rsidR="009914C5" w:rsidRPr="00490D49" w:rsidRDefault="009914C5" w:rsidP="00634CE6">
            <w:pPr>
              <w:jc w:val="center"/>
              <w:rPr>
                <w:rFonts w:ascii="GHEA Grapalat" w:hAnsi="GHEA Grapalat"/>
                <w:sz w:val="18"/>
                <w:szCs w:val="18"/>
                <w:lang w:val="hy-AM"/>
              </w:rPr>
            </w:pPr>
          </w:p>
          <w:p w14:paraId="6C5E5286"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120000</w:t>
            </w:r>
          </w:p>
        </w:tc>
      </w:tr>
      <w:tr w:rsidR="009914C5" w:rsidRPr="004E57C7" w14:paraId="2916D663" w14:textId="77777777" w:rsidTr="00634CE6">
        <w:trPr>
          <w:trHeight w:val="142"/>
        </w:trPr>
        <w:tc>
          <w:tcPr>
            <w:tcW w:w="588" w:type="dxa"/>
          </w:tcPr>
          <w:p w14:paraId="45AF36AE"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11</w:t>
            </w:r>
          </w:p>
        </w:tc>
        <w:tc>
          <w:tcPr>
            <w:tcW w:w="6540" w:type="dxa"/>
          </w:tcPr>
          <w:p w14:paraId="6DD18128"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спереди правой и левой ударной насадки (амортизатор) новым заводским или равноценным</w:t>
            </w:r>
            <w:r w:rsidRPr="00490D49">
              <w:rPr>
                <w:rFonts w:ascii="GHEA Grapalat" w:hAnsi="GHEA Grapalat"/>
                <w:color w:val="000000"/>
                <w:sz w:val="18"/>
                <w:szCs w:val="18"/>
                <w:lang w:val="af-ZA"/>
              </w:rPr>
              <w:t>, в том числе работа</w:t>
            </w:r>
          </w:p>
        </w:tc>
        <w:tc>
          <w:tcPr>
            <w:tcW w:w="540" w:type="dxa"/>
            <w:vAlign w:val="center"/>
          </w:tcPr>
          <w:p w14:paraId="1954D478"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комплект</w:t>
            </w:r>
          </w:p>
        </w:tc>
        <w:tc>
          <w:tcPr>
            <w:tcW w:w="1530" w:type="dxa"/>
            <w:vAlign w:val="center"/>
          </w:tcPr>
          <w:p w14:paraId="6667B9A9" w14:textId="77777777" w:rsidR="009914C5" w:rsidRPr="00490D49" w:rsidRDefault="009914C5" w:rsidP="00634CE6">
            <w:pPr>
              <w:jc w:val="center"/>
              <w:rPr>
                <w:rFonts w:ascii="GHEA Grapalat" w:hAnsi="GHEA Grapalat"/>
                <w:sz w:val="18"/>
                <w:szCs w:val="18"/>
                <w:lang w:val="hy-AM"/>
              </w:rPr>
            </w:pPr>
          </w:p>
          <w:p w14:paraId="344A7FD5"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70000</w:t>
            </w:r>
          </w:p>
        </w:tc>
      </w:tr>
      <w:tr w:rsidR="009914C5" w:rsidRPr="004E57C7" w14:paraId="26DCA0E6" w14:textId="77777777" w:rsidTr="00634CE6">
        <w:trPr>
          <w:trHeight w:val="142"/>
        </w:trPr>
        <w:tc>
          <w:tcPr>
            <w:tcW w:w="588" w:type="dxa"/>
          </w:tcPr>
          <w:p w14:paraId="6C2B5CCB"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12</w:t>
            </w:r>
          </w:p>
        </w:tc>
        <w:tc>
          <w:tcPr>
            <w:tcW w:w="6540" w:type="dxa"/>
          </w:tcPr>
          <w:p w14:paraId="5693C6DD"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заднего рычага (амортизатора)</w:t>
            </w:r>
            <w:r w:rsidRPr="00490D49">
              <w:rPr>
                <w:rFonts w:ascii="GHEA Grapalat" w:hAnsi="GHEA Grapalat"/>
                <w:color w:val="000000"/>
                <w:sz w:val="18"/>
                <w:szCs w:val="18"/>
              </w:rPr>
              <w:t xml:space="preserve"> заводски</w:t>
            </w:r>
            <w:r w:rsidRPr="00490D49">
              <w:rPr>
                <w:rFonts w:ascii="GHEA Grapalat" w:hAnsi="GHEA Grapalat"/>
                <w:color w:val="000000"/>
                <w:sz w:val="18"/>
                <w:szCs w:val="18"/>
                <w:lang w:val="hy-AM"/>
              </w:rPr>
              <w:t>м</w:t>
            </w:r>
            <w:r w:rsidRPr="00490D49">
              <w:rPr>
                <w:rFonts w:ascii="GHEA Grapalat" w:hAnsi="GHEA Grapalat"/>
                <w:color w:val="000000"/>
                <w:sz w:val="18"/>
                <w:szCs w:val="18"/>
              </w:rPr>
              <w:t xml:space="preserve"> или эквивалентов </w:t>
            </w:r>
            <w:r w:rsidRPr="00490D49">
              <w:rPr>
                <w:rFonts w:ascii="GHEA Grapalat" w:hAnsi="GHEA Grapalat"/>
                <w:color w:val="000000"/>
                <w:sz w:val="18"/>
                <w:szCs w:val="18"/>
                <w:lang w:val="af-ZA"/>
              </w:rPr>
              <w:t>, в том числе работа</w:t>
            </w:r>
          </w:p>
        </w:tc>
        <w:tc>
          <w:tcPr>
            <w:tcW w:w="540" w:type="dxa"/>
            <w:vAlign w:val="center"/>
          </w:tcPr>
          <w:p w14:paraId="7E40F482"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комплект</w:t>
            </w:r>
          </w:p>
        </w:tc>
        <w:tc>
          <w:tcPr>
            <w:tcW w:w="1530" w:type="dxa"/>
            <w:vAlign w:val="center"/>
          </w:tcPr>
          <w:p w14:paraId="1CF11278" w14:textId="77777777" w:rsidR="009914C5" w:rsidRPr="00490D49" w:rsidRDefault="009914C5" w:rsidP="00634CE6">
            <w:pPr>
              <w:jc w:val="center"/>
              <w:rPr>
                <w:rFonts w:ascii="GHEA Grapalat" w:hAnsi="GHEA Grapalat"/>
                <w:sz w:val="18"/>
                <w:szCs w:val="18"/>
              </w:rPr>
            </w:pPr>
          </w:p>
          <w:p w14:paraId="675E4727"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60000</w:t>
            </w:r>
          </w:p>
        </w:tc>
      </w:tr>
      <w:tr w:rsidR="009914C5" w:rsidRPr="004E57C7" w14:paraId="72CA676C" w14:textId="77777777" w:rsidTr="00634CE6">
        <w:trPr>
          <w:trHeight w:val="142"/>
        </w:trPr>
        <w:tc>
          <w:tcPr>
            <w:tcW w:w="588" w:type="dxa"/>
          </w:tcPr>
          <w:p w14:paraId="79156973"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13</w:t>
            </w:r>
          </w:p>
        </w:tc>
        <w:tc>
          <w:tcPr>
            <w:tcW w:w="6540" w:type="dxa"/>
          </w:tcPr>
          <w:p w14:paraId="457B4F12"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 xml:space="preserve">Ремонт генератора / стартер / </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 xml:space="preserve">в том числе работа </w:t>
            </w:r>
          </w:p>
        </w:tc>
        <w:tc>
          <w:tcPr>
            <w:tcW w:w="540" w:type="dxa"/>
            <w:vAlign w:val="center"/>
          </w:tcPr>
          <w:p w14:paraId="26954DC4"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комплект</w:t>
            </w:r>
          </w:p>
        </w:tc>
        <w:tc>
          <w:tcPr>
            <w:tcW w:w="1530" w:type="dxa"/>
            <w:vAlign w:val="center"/>
          </w:tcPr>
          <w:p w14:paraId="48D52514" w14:textId="77777777" w:rsidR="009914C5" w:rsidRPr="00490D49" w:rsidRDefault="009914C5" w:rsidP="00634CE6">
            <w:pPr>
              <w:jc w:val="center"/>
              <w:rPr>
                <w:rFonts w:ascii="GHEA Grapalat" w:hAnsi="GHEA Grapalat"/>
                <w:sz w:val="18"/>
                <w:szCs w:val="18"/>
                <w:lang w:val="hy-AM"/>
              </w:rPr>
            </w:pPr>
          </w:p>
          <w:p w14:paraId="33FC580B" w14:textId="77777777" w:rsidR="009914C5" w:rsidRPr="00490D49" w:rsidRDefault="009914C5" w:rsidP="00634CE6">
            <w:pPr>
              <w:jc w:val="center"/>
              <w:rPr>
                <w:rFonts w:ascii="GHEA Grapalat" w:hAnsi="GHEA Grapalat"/>
                <w:sz w:val="18"/>
                <w:szCs w:val="18"/>
                <w:lang w:val="hy-AM"/>
              </w:rPr>
            </w:pPr>
            <w:r w:rsidRPr="00490D49">
              <w:rPr>
                <w:rFonts w:ascii="GHEA Grapalat" w:hAnsi="GHEA Grapalat"/>
                <w:sz w:val="18"/>
                <w:szCs w:val="18"/>
                <w:lang w:val="hy-AM"/>
              </w:rPr>
              <w:t>30000</w:t>
            </w:r>
          </w:p>
        </w:tc>
      </w:tr>
      <w:tr w:rsidR="009914C5" w:rsidRPr="004E57C7" w14:paraId="690511AF" w14:textId="77777777" w:rsidTr="00634CE6">
        <w:trPr>
          <w:trHeight w:val="142"/>
        </w:trPr>
        <w:tc>
          <w:tcPr>
            <w:tcW w:w="588" w:type="dxa"/>
          </w:tcPr>
          <w:p w14:paraId="59EE9ABC"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14</w:t>
            </w:r>
          </w:p>
        </w:tc>
        <w:tc>
          <w:tcPr>
            <w:tcW w:w="6540" w:type="dxa"/>
          </w:tcPr>
          <w:p w14:paraId="31B30BEB"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генератора / стартера / новым заводским  или эквивалента</w:t>
            </w:r>
            <w:r w:rsidRPr="00490D49">
              <w:rPr>
                <w:rFonts w:ascii="GHEA Grapalat" w:hAnsi="GHEA Grapalat"/>
                <w:color w:val="000000"/>
                <w:sz w:val="18"/>
                <w:szCs w:val="18"/>
                <w:lang w:val="af-ZA"/>
              </w:rPr>
              <w:t>, в том числе работа</w:t>
            </w:r>
          </w:p>
        </w:tc>
        <w:tc>
          <w:tcPr>
            <w:tcW w:w="540" w:type="dxa"/>
          </w:tcPr>
          <w:p w14:paraId="3CDD063F"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06456A7E" w14:textId="77777777" w:rsidR="009914C5" w:rsidRPr="00490D49" w:rsidRDefault="009914C5" w:rsidP="00634CE6">
            <w:pPr>
              <w:jc w:val="center"/>
              <w:rPr>
                <w:rFonts w:ascii="GHEA Grapalat" w:hAnsi="GHEA Grapalat"/>
                <w:sz w:val="18"/>
                <w:szCs w:val="18"/>
                <w:lang w:val="hy-AM"/>
              </w:rPr>
            </w:pPr>
          </w:p>
          <w:p w14:paraId="301321D1"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80000</w:t>
            </w:r>
          </w:p>
        </w:tc>
      </w:tr>
      <w:tr w:rsidR="009914C5" w:rsidRPr="004E57C7" w14:paraId="25C11040" w14:textId="77777777" w:rsidTr="00634CE6">
        <w:trPr>
          <w:trHeight w:val="142"/>
        </w:trPr>
        <w:tc>
          <w:tcPr>
            <w:tcW w:w="588" w:type="dxa"/>
          </w:tcPr>
          <w:p w14:paraId="028460B6"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15</w:t>
            </w:r>
          </w:p>
        </w:tc>
        <w:tc>
          <w:tcPr>
            <w:tcW w:w="6540" w:type="dxa"/>
          </w:tcPr>
          <w:p w14:paraId="2B7EDC71"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аккумулятора новым заводским  или эквивалент</w:t>
            </w:r>
            <w:r w:rsidRPr="00490D49">
              <w:rPr>
                <w:rFonts w:ascii="GHEA Grapalat" w:hAnsi="GHEA Grapalat"/>
                <w:color w:val="000000"/>
                <w:sz w:val="18"/>
                <w:szCs w:val="18"/>
                <w:lang w:val="af-ZA"/>
              </w:rPr>
              <w:t>, в том числе работа</w:t>
            </w:r>
          </w:p>
        </w:tc>
        <w:tc>
          <w:tcPr>
            <w:tcW w:w="540" w:type="dxa"/>
          </w:tcPr>
          <w:p w14:paraId="3CDBA8FB"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51EE6C11" w14:textId="77777777" w:rsidR="009914C5" w:rsidRPr="00490D49" w:rsidRDefault="009914C5" w:rsidP="00634CE6">
            <w:pPr>
              <w:jc w:val="center"/>
              <w:rPr>
                <w:rFonts w:ascii="GHEA Grapalat" w:hAnsi="GHEA Grapalat"/>
                <w:sz w:val="18"/>
                <w:szCs w:val="18"/>
              </w:rPr>
            </w:pPr>
          </w:p>
          <w:p w14:paraId="42B49B92"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28000</w:t>
            </w:r>
          </w:p>
        </w:tc>
      </w:tr>
      <w:tr w:rsidR="009914C5" w:rsidRPr="004E57C7" w14:paraId="06153CC2" w14:textId="77777777" w:rsidTr="00634CE6">
        <w:trPr>
          <w:trHeight w:val="142"/>
        </w:trPr>
        <w:tc>
          <w:tcPr>
            <w:tcW w:w="588" w:type="dxa"/>
          </w:tcPr>
          <w:p w14:paraId="7A99236A"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16</w:t>
            </w:r>
          </w:p>
        </w:tc>
        <w:tc>
          <w:tcPr>
            <w:tcW w:w="6540" w:type="dxa"/>
          </w:tcPr>
          <w:p w14:paraId="5FF0943D"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 xml:space="preserve">Замена </w:t>
            </w:r>
            <w:r w:rsidRPr="00490D49">
              <w:rPr>
                <w:rFonts w:ascii="GHEA Grapalat" w:hAnsi="GHEA Grapalat"/>
                <w:color w:val="000000"/>
                <w:sz w:val="18"/>
                <w:szCs w:val="18"/>
                <w:lang w:val="hy-AM"/>
              </w:rPr>
              <w:t xml:space="preserve">передных </w:t>
            </w:r>
            <w:r w:rsidRPr="00490D49">
              <w:rPr>
                <w:rFonts w:ascii="GHEA Grapalat" w:hAnsi="GHEA Grapalat"/>
                <w:color w:val="000000"/>
                <w:sz w:val="18"/>
                <w:szCs w:val="18"/>
              </w:rPr>
              <w:t xml:space="preserve"> резино</w:t>
            </w:r>
            <w:r w:rsidRPr="00490D49">
              <w:rPr>
                <w:rFonts w:ascii="GHEA Grapalat" w:hAnsi="GHEA Grapalat"/>
                <w:color w:val="000000"/>
                <w:sz w:val="18"/>
                <w:szCs w:val="18"/>
                <w:lang w:val="hy-AM"/>
              </w:rPr>
              <w:t xml:space="preserve">в </w:t>
            </w:r>
            <w:r w:rsidRPr="00490D49">
              <w:rPr>
                <w:rFonts w:ascii="GHEA Grapalat" w:hAnsi="GHEA Grapalat"/>
                <w:color w:val="000000"/>
                <w:sz w:val="18"/>
                <w:szCs w:val="18"/>
              </w:rPr>
              <w:t>/стабилизаторов</w:t>
            </w:r>
            <w:r w:rsidRPr="00490D49">
              <w:rPr>
                <w:rFonts w:ascii="GHEA Grapalat" w:hAnsi="GHEA Grapalat"/>
                <w:color w:val="000000"/>
                <w:sz w:val="18"/>
                <w:szCs w:val="18"/>
                <w:lang w:val="hy-AM"/>
              </w:rPr>
              <w:t>/</w:t>
            </w:r>
            <w:r w:rsidRPr="00490D49">
              <w:rPr>
                <w:rFonts w:ascii="GHEA Grapalat" w:hAnsi="GHEA Grapalat"/>
                <w:color w:val="000000"/>
                <w:sz w:val="18"/>
                <w:szCs w:val="18"/>
              </w:rPr>
              <w:t>заводских или эквивалентов</w:t>
            </w:r>
            <w:r w:rsidRPr="00490D49">
              <w:rPr>
                <w:rFonts w:ascii="GHEA Grapalat" w:hAnsi="GHEA Grapalat"/>
                <w:color w:val="000000"/>
                <w:sz w:val="18"/>
                <w:szCs w:val="18"/>
                <w:lang w:val="af-ZA"/>
              </w:rPr>
              <w:t>, в том числе работа</w:t>
            </w:r>
          </w:p>
        </w:tc>
        <w:tc>
          <w:tcPr>
            <w:tcW w:w="540" w:type="dxa"/>
            <w:vAlign w:val="center"/>
          </w:tcPr>
          <w:p w14:paraId="2B73D662"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15F42880" w14:textId="77777777" w:rsidR="009914C5" w:rsidRPr="00490D49" w:rsidRDefault="009914C5" w:rsidP="00634CE6">
            <w:pPr>
              <w:jc w:val="center"/>
              <w:rPr>
                <w:rFonts w:ascii="GHEA Grapalat" w:hAnsi="GHEA Grapalat"/>
                <w:sz w:val="18"/>
                <w:szCs w:val="18"/>
              </w:rPr>
            </w:pPr>
          </w:p>
          <w:p w14:paraId="52C26122"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24000</w:t>
            </w:r>
          </w:p>
        </w:tc>
      </w:tr>
      <w:tr w:rsidR="009914C5" w:rsidRPr="004E57C7" w14:paraId="16F5F065" w14:textId="77777777" w:rsidTr="00634CE6">
        <w:trPr>
          <w:trHeight w:val="142"/>
        </w:trPr>
        <w:tc>
          <w:tcPr>
            <w:tcW w:w="588" w:type="dxa"/>
          </w:tcPr>
          <w:p w14:paraId="77C88510"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17</w:t>
            </w:r>
          </w:p>
        </w:tc>
        <w:tc>
          <w:tcPr>
            <w:tcW w:w="6540" w:type="dxa"/>
          </w:tcPr>
          <w:p w14:paraId="62A5A58E"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задн</w:t>
            </w:r>
            <w:r w:rsidRPr="00490D49">
              <w:rPr>
                <w:rFonts w:ascii="GHEA Grapalat" w:hAnsi="GHEA Grapalat"/>
                <w:color w:val="000000"/>
                <w:sz w:val="18"/>
                <w:szCs w:val="18"/>
                <w:lang w:val="af-ZA"/>
              </w:rPr>
              <w:t>и</w:t>
            </w:r>
            <w:r w:rsidRPr="00490D49">
              <w:rPr>
                <w:rFonts w:ascii="GHEA Grapalat" w:hAnsi="GHEA Grapalat"/>
                <w:color w:val="000000"/>
                <w:sz w:val="18"/>
                <w:szCs w:val="18"/>
              </w:rPr>
              <w:t>х</w:t>
            </w:r>
            <w:r w:rsidRPr="00490D49">
              <w:rPr>
                <w:rFonts w:ascii="GHEA Grapalat" w:hAnsi="GHEA Grapalat"/>
                <w:color w:val="000000"/>
                <w:sz w:val="18"/>
                <w:szCs w:val="18"/>
                <w:lang w:val="hy-AM"/>
              </w:rPr>
              <w:t xml:space="preserve"> </w:t>
            </w:r>
            <w:r w:rsidRPr="00490D49">
              <w:rPr>
                <w:rFonts w:ascii="GHEA Grapalat" w:hAnsi="GHEA Grapalat"/>
                <w:color w:val="000000"/>
                <w:sz w:val="18"/>
                <w:szCs w:val="18"/>
              </w:rPr>
              <w:t xml:space="preserve"> резин/стабилизаторов</w:t>
            </w:r>
            <w:r w:rsidRPr="00490D49">
              <w:rPr>
                <w:rFonts w:ascii="GHEA Grapalat" w:hAnsi="GHEA Grapalat"/>
                <w:color w:val="000000"/>
                <w:sz w:val="18"/>
                <w:szCs w:val="18"/>
                <w:lang w:val="hy-AM"/>
              </w:rPr>
              <w:t>/</w:t>
            </w:r>
            <w:r w:rsidRPr="00490D49">
              <w:rPr>
                <w:rFonts w:ascii="GHEA Grapalat" w:hAnsi="GHEA Grapalat"/>
                <w:color w:val="000000"/>
                <w:sz w:val="18"/>
                <w:szCs w:val="18"/>
              </w:rPr>
              <w:t>заводски</w:t>
            </w:r>
            <w:r w:rsidRPr="00490D49">
              <w:rPr>
                <w:rFonts w:ascii="GHEA Grapalat" w:hAnsi="GHEA Grapalat"/>
                <w:color w:val="000000"/>
                <w:sz w:val="18"/>
                <w:szCs w:val="18"/>
                <w:lang w:val="hy-AM"/>
              </w:rPr>
              <w:t>м</w:t>
            </w:r>
            <w:r w:rsidRPr="00490D49">
              <w:rPr>
                <w:rFonts w:ascii="GHEA Grapalat" w:hAnsi="GHEA Grapalat"/>
                <w:color w:val="000000"/>
                <w:sz w:val="18"/>
                <w:szCs w:val="18"/>
              </w:rPr>
              <w:t xml:space="preserve"> или эквивалентов </w:t>
            </w:r>
            <w:r w:rsidRPr="00490D49">
              <w:rPr>
                <w:rFonts w:ascii="GHEA Grapalat" w:hAnsi="GHEA Grapalat"/>
                <w:color w:val="000000"/>
                <w:sz w:val="18"/>
                <w:szCs w:val="18"/>
                <w:lang w:val="af-ZA"/>
              </w:rPr>
              <w:t>, в том числе работа</w:t>
            </w:r>
          </w:p>
        </w:tc>
        <w:tc>
          <w:tcPr>
            <w:tcW w:w="540" w:type="dxa"/>
            <w:vAlign w:val="center"/>
          </w:tcPr>
          <w:p w14:paraId="07CD2469"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63FA923B" w14:textId="77777777" w:rsidR="009914C5" w:rsidRPr="00490D49" w:rsidRDefault="009914C5" w:rsidP="00634CE6">
            <w:pPr>
              <w:jc w:val="center"/>
              <w:rPr>
                <w:rFonts w:ascii="GHEA Grapalat" w:hAnsi="GHEA Grapalat"/>
                <w:sz w:val="18"/>
                <w:szCs w:val="18"/>
              </w:rPr>
            </w:pPr>
          </w:p>
          <w:p w14:paraId="1EC8C338"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24000</w:t>
            </w:r>
          </w:p>
        </w:tc>
      </w:tr>
      <w:tr w:rsidR="009914C5" w:rsidRPr="004E57C7" w14:paraId="2C18963D" w14:textId="77777777" w:rsidTr="00634CE6">
        <w:trPr>
          <w:trHeight w:val="142"/>
        </w:trPr>
        <w:tc>
          <w:tcPr>
            <w:tcW w:w="588" w:type="dxa"/>
          </w:tcPr>
          <w:p w14:paraId="74141D3E"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18</w:t>
            </w:r>
          </w:p>
        </w:tc>
        <w:tc>
          <w:tcPr>
            <w:tcW w:w="6540" w:type="dxa"/>
          </w:tcPr>
          <w:p w14:paraId="42B2C976"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антифриза новым заводским или эквивалентом</w:t>
            </w:r>
            <w:r w:rsidRPr="00490D49">
              <w:rPr>
                <w:rFonts w:ascii="GHEA Grapalat" w:hAnsi="GHEA Grapalat"/>
                <w:color w:val="000000"/>
                <w:sz w:val="18"/>
                <w:szCs w:val="18"/>
                <w:lang w:val="af-ZA"/>
              </w:rPr>
              <w:t>, в том числе работа</w:t>
            </w:r>
          </w:p>
        </w:tc>
        <w:tc>
          <w:tcPr>
            <w:tcW w:w="540" w:type="dxa"/>
            <w:vAlign w:val="center"/>
          </w:tcPr>
          <w:p w14:paraId="5FE78A1C"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литр</w:t>
            </w:r>
          </w:p>
        </w:tc>
        <w:tc>
          <w:tcPr>
            <w:tcW w:w="1530" w:type="dxa"/>
            <w:vAlign w:val="center"/>
          </w:tcPr>
          <w:p w14:paraId="50AA30A2"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2000</w:t>
            </w:r>
          </w:p>
        </w:tc>
      </w:tr>
      <w:tr w:rsidR="009914C5" w:rsidRPr="004E57C7" w14:paraId="71393BF1" w14:textId="77777777" w:rsidTr="00634CE6">
        <w:trPr>
          <w:trHeight w:val="142"/>
        </w:trPr>
        <w:tc>
          <w:tcPr>
            <w:tcW w:w="588" w:type="dxa"/>
          </w:tcPr>
          <w:p w14:paraId="46485E67"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19</w:t>
            </w:r>
          </w:p>
        </w:tc>
        <w:tc>
          <w:tcPr>
            <w:tcW w:w="6540" w:type="dxa"/>
          </w:tcPr>
          <w:p w14:paraId="615A70C1"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Ремонт колес</w:t>
            </w:r>
            <w:r w:rsidRPr="00490D49">
              <w:rPr>
                <w:rFonts w:ascii="GHEA Grapalat" w:hAnsi="GHEA Grapalat"/>
                <w:color w:val="000000"/>
                <w:sz w:val="18"/>
                <w:szCs w:val="18"/>
                <w:lang w:val="af-ZA"/>
              </w:rPr>
              <w:t>, в том числе работа</w:t>
            </w:r>
          </w:p>
        </w:tc>
        <w:tc>
          <w:tcPr>
            <w:tcW w:w="540" w:type="dxa"/>
          </w:tcPr>
          <w:p w14:paraId="65A4860F"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73B7E781" w14:textId="77777777" w:rsidR="009914C5" w:rsidRPr="00490D49" w:rsidRDefault="009914C5" w:rsidP="00634CE6">
            <w:pPr>
              <w:jc w:val="center"/>
              <w:rPr>
                <w:rFonts w:ascii="GHEA Grapalat" w:hAnsi="GHEA Grapalat"/>
                <w:sz w:val="18"/>
                <w:szCs w:val="18"/>
                <w:lang w:val="hy-AM"/>
              </w:rPr>
            </w:pPr>
            <w:r w:rsidRPr="00490D49">
              <w:rPr>
                <w:rFonts w:ascii="GHEA Grapalat" w:hAnsi="GHEA Grapalat"/>
                <w:sz w:val="18"/>
                <w:szCs w:val="18"/>
                <w:lang w:val="hy-AM"/>
              </w:rPr>
              <w:t>10000</w:t>
            </w:r>
          </w:p>
        </w:tc>
      </w:tr>
      <w:tr w:rsidR="009914C5" w:rsidRPr="004E57C7" w14:paraId="0C5070D6" w14:textId="77777777" w:rsidTr="00634CE6">
        <w:trPr>
          <w:trHeight w:val="142"/>
        </w:trPr>
        <w:tc>
          <w:tcPr>
            <w:tcW w:w="588" w:type="dxa"/>
          </w:tcPr>
          <w:p w14:paraId="3BBD84F6"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20</w:t>
            </w:r>
          </w:p>
        </w:tc>
        <w:tc>
          <w:tcPr>
            <w:tcW w:w="6540" w:type="dxa"/>
          </w:tcPr>
          <w:p w14:paraId="70A2A74F"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колеса новым заводским или эквивалентом</w:t>
            </w:r>
            <w:r w:rsidRPr="00490D49">
              <w:rPr>
                <w:rFonts w:ascii="GHEA Grapalat" w:hAnsi="GHEA Grapalat"/>
                <w:color w:val="000000"/>
                <w:sz w:val="18"/>
                <w:szCs w:val="18"/>
                <w:lang w:val="af-ZA"/>
              </w:rPr>
              <w:t>, в том числе работа</w:t>
            </w:r>
          </w:p>
        </w:tc>
        <w:tc>
          <w:tcPr>
            <w:tcW w:w="540" w:type="dxa"/>
          </w:tcPr>
          <w:p w14:paraId="2AF968A7"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3D309853"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15000</w:t>
            </w:r>
          </w:p>
        </w:tc>
      </w:tr>
      <w:tr w:rsidR="009914C5" w:rsidRPr="004E57C7" w14:paraId="7884FB93" w14:textId="77777777" w:rsidTr="00634CE6">
        <w:trPr>
          <w:trHeight w:val="142"/>
        </w:trPr>
        <w:tc>
          <w:tcPr>
            <w:tcW w:w="588" w:type="dxa"/>
          </w:tcPr>
          <w:p w14:paraId="05057C91"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21</w:t>
            </w:r>
          </w:p>
        </w:tc>
        <w:tc>
          <w:tcPr>
            <w:tcW w:w="6540" w:type="dxa"/>
          </w:tcPr>
          <w:p w14:paraId="3E886A58"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шин на новый заводским  или эквивалент</w:t>
            </w:r>
            <w:r w:rsidRPr="00490D49">
              <w:rPr>
                <w:rFonts w:ascii="GHEA Grapalat" w:hAnsi="GHEA Grapalat"/>
                <w:color w:val="000000"/>
                <w:sz w:val="18"/>
                <w:szCs w:val="18"/>
                <w:lang w:val="af-ZA"/>
              </w:rPr>
              <w:t>, в том числе работа</w:t>
            </w:r>
          </w:p>
        </w:tc>
        <w:tc>
          <w:tcPr>
            <w:tcW w:w="540" w:type="dxa"/>
          </w:tcPr>
          <w:p w14:paraId="12647721"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333AF991" w14:textId="77777777" w:rsidR="009914C5" w:rsidRPr="00490D49" w:rsidRDefault="009914C5" w:rsidP="00634CE6">
            <w:pPr>
              <w:jc w:val="center"/>
              <w:rPr>
                <w:rFonts w:ascii="GHEA Grapalat" w:hAnsi="GHEA Grapalat"/>
                <w:sz w:val="18"/>
                <w:szCs w:val="18"/>
                <w:lang w:val="hy-AM"/>
              </w:rPr>
            </w:pPr>
            <w:r w:rsidRPr="00490D49">
              <w:rPr>
                <w:rFonts w:ascii="GHEA Grapalat" w:hAnsi="GHEA Grapalat"/>
                <w:sz w:val="18"/>
                <w:szCs w:val="18"/>
                <w:lang w:val="hy-AM"/>
              </w:rPr>
              <w:t>25000</w:t>
            </w:r>
          </w:p>
        </w:tc>
      </w:tr>
      <w:tr w:rsidR="009914C5" w:rsidRPr="004E57C7" w14:paraId="3D0C9968" w14:textId="77777777" w:rsidTr="00634CE6">
        <w:trPr>
          <w:trHeight w:val="142"/>
        </w:trPr>
        <w:tc>
          <w:tcPr>
            <w:tcW w:w="588" w:type="dxa"/>
          </w:tcPr>
          <w:p w14:paraId="20B436AF" w14:textId="77777777" w:rsidR="009914C5" w:rsidRPr="004E57C7" w:rsidRDefault="009914C5" w:rsidP="00634CE6">
            <w:pPr>
              <w:spacing w:line="360" w:lineRule="auto"/>
              <w:rPr>
                <w:rFonts w:ascii="GHEA Grapalat" w:hAnsi="GHEA Grapalat"/>
                <w:bCs/>
                <w:lang w:val="hy-AM"/>
              </w:rPr>
            </w:pPr>
            <w:r w:rsidRPr="004E57C7">
              <w:rPr>
                <w:rFonts w:ascii="GHEA Grapalat" w:hAnsi="GHEA Grapalat"/>
                <w:bCs/>
                <w:sz w:val="22"/>
                <w:szCs w:val="22"/>
                <w:lang w:val="hy-AM"/>
              </w:rPr>
              <w:t>22</w:t>
            </w:r>
          </w:p>
        </w:tc>
        <w:tc>
          <w:tcPr>
            <w:tcW w:w="6540" w:type="dxa"/>
          </w:tcPr>
          <w:p w14:paraId="3CA289DA"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Замена спереди справа и слева /р</w:t>
            </w:r>
            <w:r w:rsidRPr="00490D49">
              <w:rPr>
                <w:rFonts w:ascii="GHEA Grapalat" w:hAnsi="GHEA Grapalat"/>
                <w:color w:val="000000"/>
                <w:sz w:val="18"/>
                <w:szCs w:val="18"/>
                <w:lang w:val="af-ZA"/>
              </w:rPr>
              <w:t>о</w:t>
            </w:r>
            <w:r w:rsidRPr="00490D49">
              <w:rPr>
                <w:rFonts w:ascii="GHEA Grapalat" w:hAnsi="GHEA Grapalat"/>
                <w:color w:val="000000"/>
                <w:sz w:val="18"/>
                <w:szCs w:val="18"/>
                <w:lang w:val="hy-AM"/>
              </w:rPr>
              <w:t>гатка/ новым заводским или равноценным</w:t>
            </w:r>
            <w:r w:rsidRPr="00490D49">
              <w:rPr>
                <w:rFonts w:ascii="GHEA Grapalat" w:hAnsi="GHEA Grapalat"/>
                <w:color w:val="000000"/>
                <w:sz w:val="18"/>
                <w:szCs w:val="18"/>
                <w:lang w:val="af-ZA"/>
              </w:rPr>
              <w:t>, в том числе работа</w:t>
            </w:r>
          </w:p>
        </w:tc>
        <w:tc>
          <w:tcPr>
            <w:tcW w:w="540" w:type="dxa"/>
            <w:vAlign w:val="center"/>
          </w:tcPr>
          <w:p w14:paraId="428F4577"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0D68B4D5"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40000</w:t>
            </w:r>
          </w:p>
          <w:p w14:paraId="04EE179D" w14:textId="77777777" w:rsidR="009914C5" w:rsidRPr="00490D49" w:rsidRDefault="009914C5" w:rsidP="00634CE6">
            <w:pPr>
              <w:jc w:val="center"/>
              <w:rPr>
                <w:rFonts w:ascii="GHEA Grapalat" w:hAnsi="GHEA Grapalat"/>
                <w:sz w:val="18"/>
                <w:szCs w:val="18"/>
              </w:rPr>
            </w:pPr>
          </w:p>
        </w:tc>
      </w:tr>
      <w:tr w:rsidR="009914C5" w:rsidRPr="004E57C7" w14:paraId="6CCE1A11" w14:textId="77777777" w:rsidTr="00634CE6">
        <w:trPr>
          <w:trHeight w:val="142"/>
        </w:trPr>
        <w:tc>
          <w:tcPr>
            <w:tcW w:w="588" w:type="dxa"/>
          </w:tcPr>
          <w:p w14:paraId="27660D8A"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23</w:t>
            </w:r>
          </w:p>
        </w:tc>
        <w:tc>
          <w:tcPr>
            <w:tcW w:w="6540" w:type="dxa"/>
          </w:tcPr>
          <w:p w14:paraId="11222A0C"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заводского или эквивалента передней правой и левой внутренней и внешней граната (ШРУСа)</w:t>
            </w:r>
            <w:r w:rsidRPr="00490D49">
              <w:rPr>
                <w:rFonts w:ascii="GHEA Grapalat" w:hAnsi="GHEA Grapalat"/>
                <w:color w:val="000000"/>
                <w:sz w:val="18"/>
                <w:szCs w:val="18"/>
                <w:lang w:val="af-ZA"/>
              </w:rPr>
              <w:t>, в том числе работа</w:t>
            </w:r>
          </w:p>
        </w:tc>
        <w:tc>
          <w:tcPr>
            <w:tcW w:w="540" w:type="dxa"/>
            <w:vAlign w:val="center"/>
          </w:tcPr>
          <w:p w14:paraId="66B3C9B3"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комплект</w:t>
            </w:r>
          </w:p>
        </w:tc>
        <w:tc>
          <w:tcPr>
            <w:tcW w:w="1530" w:type="dxa"/>
            <w:vAlign w:val="center"/>
          </w:tcPr>
          <w:p w14:paraId="1A4DD2D6" w14:textId="77777777" w:rsidR="009914C5" w:rsidRPr="00490D49" w:rsidRDefault="009914C5" w:rsidP="00634CE6">
            <w:pPr>
              <w:jc w:val="center"/>
              <w:rPr>
                <w:rFonts w:ascii="GHEA Grapalat" w:hAnsi="GHEA Grapalat"/>
                <w:sz w:val="18"/>
                <w:szCs w:val="18"/>
                <w:lang w:val="hy-AM"/>
              </w:rPr>
            </w:pPr>
          </w:p>
          <w:p w14:paraId="369E2A6B"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120000</w:t>
            </w:r>
          </w:p>
        </w:tc>
      </w:tr>
      <w:tr w:rsidR="009914C5" w:rsidRPr="004E57C7" w14:paraId="1ED6C7F6" w14:textId="77777777" w:rsidTr="00634CE6">
        <w:trPr>
          <w:trHeight w:val="649"/>
        </w:trPr>
        <w:tc>
          <w:tcPr>
            <w:tcW w:w="588" w:type="dxa"/>
          </w:tcPr>
          <w:p w14:paraId="39CAFE27"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24</w:t>
            </w:r>
          </w:p>
        </w:tc>
        <w:tc>
          <w:tcPr>
            <w:tcW w:w="6540" w:type="dxa"/>
          </w:tcPr>
          <w:p w14:paraId="3B85014C"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моторных подушек новым заводским или эквивалентным</w:t>
            </w:r>
            <w:r w:rsidRPr="00490D49">
              <w:rPr>
                <w:rFonts w:ascii="GHEA Grapalat" w:hAnsi="GHEA Grapalat"/>
                <w:color w:val="000000"/>
                <w:sz w:val="18"/>
                <w:szCs w:val="18"/>
                <w:lang w:val="af-ZA"/>
              </w:rPr>
              <w:t>, в том числе работа</w:t>
            </w:r>
          </w:p>
        </w:tc>
        <w:tc>
          <w:tcPr>
            <w:tcW w:w="540" w:type="dxa"/>
            <w:vAlign w:val="center"/>
          </w:tcPr>
          <w:p w14:paraId="788FA65C"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39EE0AE3" w14:textId="77777777" w:rsidR="009914C5" w:rsidRPr="00490D49" w:rsidRDefault="009914C5" w:rsidP="00634CE6">
            <w:pPr>
              <w:jc w:val="center"/>
              <w:rPr>
                <w:rFonts w:ascii="GHEA Grapalat" w:hAnsi="GHEA Grapalat"/>
                <w:sz w:val="18"/>
                <w:szCs w:val="18"/>
              </w:rPr>
            </w:pPr>
          </w:p>
          <w:p w14:paraId="7C247CDB" w14:textId="77777777" w:rsidR="009914C5" w:rsidRPr="00490D49" w:rsidRDefault="009914C5" w:rsidP="00634CE6">
            <w:pPr>
              <w:jc w:val="center"/>
              <w:rPr>
                <w:rFonts w:ascii="GHEA Grapalat" w:hAnsi="GHEA Grapalat"/>
                <w:sz w:val="18"/>
                <w:szCs w:val="18"/>
                <w:lang w:val="af-ZA"/>
              </w:rPr>
            </w:pPr>
            <w:r w:rsidRPr="00490D49">
              <w:rPr>
                <w:rFonts w:ascii="GHEA Grapalat" w:hAnsi="GHEA Grapalat"/>
                <w:sz w:val="18"/>
                <w:szCs w:val="18"/>
                <w:lang w:val="af-ZA"/>
              </w:rPr>
              <w:t>100000</w:t>
            </w:r>
          </w:p>
        </w:tc>
      </w:tr>
      <w:tr w:rsidR="009914C5" w:rsidRPr="004E57C7" w14:paraId="79ADFAC7" w14:textId="77777777" w:rsidTr="00634CE6">
        <w:trPr>
          <w:trHeight w:val="974"/>
        </w:trPr>
        <w:tc>
          <w:tcPr>
            <w:tcW w:w="588" w:type="dxa"/>
          </w:tcPr>
          <w:p w14:paraId="30C1D926"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lastRenderedPageBreak/>
              <w:t>25</w:t>
            </w:r>
          </w:p>
        </w:tc>
        <w:tc>
          <w:tcPr>
            <w:tcW w:w="6540" w:type="dxa"/>
          </w:tcPr>
          <w:p w14:paraId="17B443CD"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коробки передач /к</w:t>
            </w:r>
            <w:r w:rsidRPr="00490D49">
              <w:rPr>
                <w:rFonts w:ascii="GHEA Grapalat" w:hAnsi="GHEA Grapalat"/>
                <w:color w:val="000000"/>
                <w:sz w:val="18"/>
                <w:szCs w:val="18"/>
                <w:lang w:val="af-ZA"/>
              </w:rPr>
              <w:t>о</w:t>
            </w:r>
            <w:r w:rsidRPr="00490D49">
              <w:rPr>
                <w:rFonts w:ascii="GHEA Grapalat" w:hAnsi="GHEA Grapalat"/>
                <w:color w:val="000000"/>
                <w:sz w:val="18"/>
                <w:szCs w:val="18"/>
              </w:rPr>
              <w:t>робки / подушки новым заводским или эквивалентным</w:t>
            </w:r>
            <w:r w:rsidRPr="00490D49">
              <w:rPr>
                <w:rFonts w:ascii="GHEA Grapalat" w:hAnsi="GHEA Grapalat"/>
                <w:color w:val="000000"/>
                <w:sz w:val="18"/>
                <w:szCs w:val="18"/>
                <w:lang w:val="af-ZA"/>
              </w:rPr>
              <w:t>, в том числе работа</w:t>
            </w:r>
          </w:p>
        </w:tc>
        <w:tc>
          <w:tcPr>
            <w:tcW w:w="540" w:type="dxa"/>
            <w:vAlign w:val="center"/>
          </w:tcPr>
          <w:p w14:paraId="7999BD67"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1A03FF86" w14:textId="77777777" w:rsidR="009914C5" w:rsidRPr="00490D49" w:rsidRDefault="009914C5" w:rsidP="00634CE6">
            <w:pPr>
              <w:jc w:val="center"/>
              <w:rPr>
                <w:rFonts w:ascii="GHEA Grapalat" w:hAnsi="GHEA Grapalat"/>
                <w:sz w:val="18"/>
                <w:szCs w:val="18"/>
              </w:rPr>
            </w:pPr>
          </w:p>
          <w:p w14:paraId="266E68C2"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lang w:val="af-ZA"/>
              </w:rPr>
              <w:t>4</w:t>
            </w:r>
            <w:r w:rsidRPr="00490D49">
              <w:rPr>
                <w:rFonts w:ascii="GHEA Grapalat" w:hAnsi="GHEA Grapalat"/>
                <w:sz w:val="18"/>
                <w:szCs w:val="18"/>
              </w:rPr>
              <w:t>0000</w:t>
            </w:r>
          </w:p>
          <w:p w14:paraId="74B5B357" w14:textId="77777777" w:rsidR="009914C5" w:rsidRPr="00490D49" w:rsidRDefault="009914C5" w:rsidP="00634CE6">
            <w:pPr>
              <w:jc w:val="center"/>
              <w:rPr>
                <w:rFonts w:ascii="GHEA Grapalat" w:hAnsi="GHEA Grapalat"/>
                <w:sz w:val="18"/>
                <w:szCs w:val="18"/>
              </w:rPr>
            </w:pPr>
          </w:p>
        </w:tc>
      </w:tr>
      <w:tr w:rsidR="009914C5" w:rsidRPr="004E57C7" w14:paraId="20384954" w14:textId="77777777" w:rsidTr="00634CE6">
        <w:trPr>
          <w:trHeight w:val="649"/>
        </w:trPr>
        <w:tc>
          <w:tcPr>
            <w:tcW w:w="588" w:type="dxa"/>
          </w:tcPr>
          <w:p w14:paraId="227A8CF8"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26</w:t>
            </w:r>
          </w:p>
        </w:tc>
        <w:tc>
          <w:tcPr>
            <w:tcW w:w="6540" w:type="dxa"/>
          </w:tcPr>
          <w:p w14:paraId="527ED67E"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w:t>
            </w:r>
            <w:r w:rsidRPr="00490D49">
              <w:rPr>
                <w:rFonts w:ascii="GHEA Grapalat" w:hAnsi="GHEA Grapalat"/>
                <w:color w:val="000000"/>
                <w:sz w:val="18"/>
                <w:szCs w:val="18"/>
              </w:rPr>
              <w:t xml:space="preserve">амена </w:t>
            </w:r>
            <w:r w:rsidRPr="00490D49">
              <w:rPr>
                <w:rFonts w:ascii="GHEA Grapalat" w:hAnsi="GHEA Grapalat"/>
                <w:color w:val="000000"/>
                <w:sz w:val="18"/>
                <w:szCs w:val="18"/>
                <w:lang w:val="hy-AM"/>
              </w:rPr>
              <w:t>в</w:t>
            </w:r>
            <w:r w:rsidRPr="00490D49">
              <w:rPr>
                <w:rFonts w:ascii="GHEA Grapalat" w:hAnsi="GHEA Grapalat"/>
                <w:color w:val="000000"/>
                <w:sz w:val="18"/>
                <w:szCs w:val="18"/>
              </w:rPr>
              <w:t>одяно</w:t>
            </w:r>
            <w:r w:rsidRPr="00490D49">
              <w:rPr>
                <w:rFonts w:ascii="GHEA Grapalat" w:hAnsi="GHEA Grapalat"/>
                <w:color w:val="000000"/>
                <w:sz w:val="18"/>
                <w:szCs w:val="18"/>
                <w:lang w:val="af-ZA"/>
              </w:rPr>
              <w:t>го</w:t>
            </w:r>
            <w:r w:rsidRPr="00490D49">
              <w:rPr>
                <w:rFonts w:ascii="GHEA Grapalat" w:hAnsi="GHEA Grapalat"/>
                <w:color w:val="000000"/>
                <w:sz w:val="18"/>
                <w:szCs w:val="18"/>
              </w:rPr>
              <w:t xml:space="preserve"> радиатор</w:t>
            </w:r>
            <w:r w:rsidRPr="00490D49">
              <w:rPr>
                <w:rFonts w:ascii="GHEA Grapalat" w:hAnsi="GHEA Grapalat"/>
                <w:color w:val="000000"/>
                <w:sz w:val="18"/>
                <w:szCs w:val="18"/>
                <w:lang w:val="hy-AM"/>
              </w:rPr>
              <w:t>а</w:t>
            </w:r>
            <w:r w:rsidRPr="00490D49">
              <w:rPr>
                <w:rFonts w:ascii="GHEA Grapalat" w:hAnsi="GHEA Grapalat"/>
                <w:color w:val="000000"/>
                <w:sz w:val="18"/>
                <w:szCs w:val="18"/>
              </w:rPr>
              <w:t xml:space="preserve">  нов</w:t>
            </w:r>
            <w:r w:rsidRPr="00490D49">
              <w:rPr>
                <w:rFonts w:ascii="GHEA Grapalat" w:hAnsi="GHEA Grapalat"/>
                <w:color w:val="000000"/>
                <w:sz w:val="18"/>
                <w:szCs w:val="18"/>
                <w:lang w:val="hy-AM"/>
              </w:rPr>
              <w:t>ым</w:t>
            </w:r>
            <w:r w:rsidRPr="00490D49">
              <w:rPr>
                <w:rFonts w:ascii="GHEA Grapalat" w:hAnsi="GHEA Grapalat"/>
                <w:color w:val="000000"/>
                <w:sz w:val="18"/>
                <w:szCs w:val="18"/>
              </w:rPr>
              <w:t xml:space="preserve"> завод</w:t>
            </w:r>
            <w:r w:rsidRPr="00490D49">
              <w:rPr>
                <w:rFonts w:ascii="GHEA Grapalat" w:hAnsi="GHEA Grapalat"/>
                <w:color w:val="000000"/>
                <w:sz w:val="18"/>
                <w:szCs w:val="18"/>
                <w:lang w:val="hy-AM"/>
              </w:rPr>
              <w:t>ск</w:t>
            </w:r>
            <w:r w:rsidRPr="00490D49">
              <w:rPr>
                <w:rFonts w:ascii="GHEA Grapalat" w:hAnsi="GHEA Grapalat"/>
                <w:color w:val="000000"/>
                <w:sz w:val="18"/>
                <w:szCs w:val="18"/>
                <w:lang w:val="af-ZA"/>
              </w:rPr>
              <w:t>и</w:t>
            </w:r>
            <w:r w:rsidRPr="00490D49">
              <w:rPr>
                <w:rFonts w:ascii="GHEA Grapalat" w:hAnsi="GHEA Grapalat"/>
                <w:color w:val="000000"/>
                <w:sz w:val="18"/>
                <w:szCs w:val="18"/>
                <w:lang w:val="hy-AM"/>
              </w:rPr>
              <w:t>м</w:t>
            </w:r>
            <w:r w:rsidRPr="00490D49">
              <w:rPr>
                <w:rFonts w:ascii="GHEA Grapalat" w:hAnsi="GHEA Grapalat"/>
                <w:color w:val="000000"/>
                <w:sz w:val="18"/>
                <w:szCs w:val="18"/>
              </w:rPr>
              <w:t xml:space="preserve"> или эквивалента</w:t>
            </w:r>
            <w:r w:rsidRPr="00490D49">
              <w:rPr>
                <w:rFonts w:ascii="GHEA Grapalat" w:hAnsi="GHEA Grapalat"/>
                <w:color w:val="000000"/>
                <w:sz w:val="18"/>
                <w:szCs w:val="18"/>
                <w:lang w:val="af-ZA"/>
              </w:rPr>
              <w:t>, в том числе работа</w:t>
            </w:r>
          </w:p>
        </w:tc>
        <w:tc>
          <w:tcPr>
            <w:tcW w:w="540" w:type="dxa"/>
            <w:vAlign w:val="center"/>
          </w:tcPr>
          <w:p w14:paraId="66F775CA"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lang w:val="hy-AM"/>
              </w:rPr>
              <w:t>штук</w:t>
            </w:r>
          </w:p>
        </w:tc>
        <w:tc>
          <w:tcPr>
            <w:tcW w:w="1530" w:type="dxa"/>
            <w:vAlign w:val="center"/>
          </w:tcPr>
          <w:p w14:paraId="3E6EB44E" w14:textId="77777777" w:rsidR="009914C5" w:rsidRPr="00490D49" w:rsidRDefault="009914C5" w:rsidP="00634CE6">
            <w:pPr>
              <w:jc w:val="center"/>
              <w:rPr>
                <w:rFonts w:ascii="GHEA Grapalat" w:hAnsi="GHEA Grapalat"/>
                <w:sz w:val="18"/>
                <w:szCs w:val="18"/>
              </w:rPr>
            </w:pPr>
          </w:p>
          <w:p w14:paraId="3807D9B8"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50000</w:t>
            </w:r>
          </w:p>
        </w:tc>
      </w:tr>
      <w:tr w:rsidR="009914C5" w:rsidRPr="004E57C7" w14:paraId="24DF3218" w14:textId="77777777" w:rsidTr="00634CE6">
        <w:trPr>
          <w:trHeight w:val="664"/>
        </w:trPr>
        <w:tc>
          <w:tcPr>
            <w:tcW w:w="588" w:type="dxa"/>
          </w:tcPr>
          <w:p w14:paraId="2A61DB0E"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27</w:t>
            </w:r>
          </w:p>
        </w:tc>
        <w:tc>
          <w:tcPr>
            <w:tcW w:w="6540" w:type="dxa"/>
          </w:tcPr>
          <w:p w14:paraId="071D8321"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w:t>
            </w:r>
            <w:r w:rsidRPr="00490D49">
              <w:rPr>
                <w:rFonts w:ascii="GHEA Grapalat" w:hAnsi="GHEA Grapalat"/>
                <w:color w:val="000000"/>
                <w:sz w:val="18"/>
                <w:szCs w:val="18"/>
              </w:rPr>
              <w:t xml:space="preserve">амена </w:t>
            </w:r>
            <w:r w:rsidRPr="00490D49">
              <w:rPr>
                <w:rFonts w:ascii="GHEA Grapalat" w:hAnsi="GHEA Grapalat"/>
                <w:color w:val="000000"/>
                <w:sz w:val="18"/>
                <w:szCs w:val="18"/>
                <w:lang w:val="hy-AM"/>
              </w:rPr>
              <w:t>к</w:t>
            </w:r>
            <w:r w:rsidRPr="00490D49">
              <w:rPr>
                <w:rFonts w:ascii="GHEA Grapalat" w:hAnsi="GHEA Grapalat"/>
                <w:color w:val="000000"/>
                <w:sz w:val="18"/>
                <w:szCs w:val="18"/>
              </w:rPr>
              <w:t>ондиционер</w:t>
            </w:r>
            <w:r w:rsidRPr="00490D49">
              <w:rPr>
                <w:rFonts w:ascii="GHEA Grapalat" w:hAnsi="GHEA Grapalat"/>
                <w:color w:val="000000"/>
                <w:sz w:val="18"/>
                <w:szCs w:val="18"/>
                <w:lang w:val="af-ZA"/>
              </w:rPr>
              <w:t>а</w:t>
            </w:r>
            <w:r w:rsidRPr="00490D49">
              <w:rPr>
                <w:rFonts w:ascii="GHEA Grapalat" w:hAnsi="GHEA Grapalat"/>
                <w:color w:val="000000"/>
                <w:sz w:val="18"/>
                <w:szCs w:val="18"/>
              </w:rPr>
              <w:t xml:space="preserve"> радиатор</w:t>
            </w:r>
            <w:r w:rsidRPr="00490D49">
              <w:rPr>
                <w:rFonts w:ascii="GHEA Grapalat" w:hAnsi="GHEA Grapalat"/>
                <w:color w:val="000000"/>
                <w:sz w:val="18"/>
                <w:szCs w:val="18"/>
                <w:lang w:val="hy-AM"/>
              </w:rPr>
              <w:t>а</w:t>
            </w:r>
            <w:r w:rsidRPr="00490D49">
              <w:rPr>
                <w:rFonts w:ascii="GHEA Grapalat" w:hAnsi="GHEA Grapalat"/>
                <w:color w:val="000000"/>
                <w:sz w:val="18"/>
                <w:szCs w:val="18"/>
              </w:rPr>
              <w:t xml:space="preserve"> нов</w:t>
            </w:r>
            <w:r w:rsidRPr="00490D49">
              <w:rPr>
                <w:rFonts w:ascii="GHEA Grapalat" w:hAnsi="GHEA Grapalat"/>
                <w:color w:val="000000"/>
                <w:sz w:val="18"/>
                <w:szCs w:val="18"/>
                <w:lang w:val="hy-AM"/>
              </w:rPr>
              <w:t>ым</w:t>
            </w:r>
            <w:r w:rsidRPr="00490D49">
              <w:rPr>
                <w:rFonts w:ascii="GHEA Grapalat" w:hAnsi="GHEA Grapalat"/>
                <w:color w:val="000000"/>
                <w:sz w:val="18"/>
                <w:szCs w:val="18"/>
              </w:rPr>
              <w:t xml:space="preserve"> завод</w:t>
            </w:r>
            <w:r w:rsidRPr="00490D49">
              <w:rPr>
                <w:rFonts w:ascii="GHEA Grapalat" w:hAnsi="GHEA Grapalat"/>
                <w:color w:val="000000"/>
                <w:sz w:val="18"/>
                <w:szCs w:val="18"/>
                <w:lang w:val="hy-AM"/>
              </w:rPr>
              <w:t>ским</w:t>
            </w:r>
            <w:r w:rsidRPr="00490D49">
              <w:rPr>
                <w:rFonts w:ascii="GHEA Grapalat" w:hAnsi="GHEA Grapalat"/>
                <w:color w:val="000000"/>
                <w:sz w:val="18"/>
                <w:szCs w:val="18"/>
              </w:rPr>
              <w:t xml:space="preserve"> или эквивалента</w:t>
            </w:r>
            <w:r w:rsidRPr="00490D49">
              <w:rPr>
                <w:rFonts w:ascii="GHEA Grapalat" w:hAnsi="GHEA Grapalat"/>
                <w:color w:val="000000"/>
                <w:sz w:val="18"/>
                <w:szCs w:val="18"/>
                <w:lang w:val="af-ZA"/>
              </w:rPr>
              <w:t>,</w:t>
            </w:r>
            <w:r w:rsidRPr="00490D49">
              <w:rPr>
                <w:rFonts w:ascii="GHEA Grapalat" w:hAnsi="GHEA Grapalat"/>
                <w:sz w:val="18"/>
                <w:szCs w:val="18"/>
              </w:rPr>
              <w:t xml:space="preserve"> </w:t>
            </w:r>
            <w:r w:rsidRPr="00490D49">
              <w:rPr>
                <w:rFonts w:ascii="GHEA Grapalat" w:hAnsi="GHEA Grapalat"/>
                <w:color w:val="000000"/>
                <w:sz w:val="18"/>
                <w:szCs w:val="18"/>
                <w:lang w:val="af-ZA"/>
              </w:rPr>
              <w:t>в том числе работа</w:t>
            </w:r>
          </w:p>
        </w:tc>
        <w:tc>
          <w:tcPr>
            <w:tcW w:w="540" w:type="dxa"/>
            <w:vAlign w:val="center"/>
          </w:tcPr>
          <w:p w14:paraId="123C30B4"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комплект</w:t>
            </w:r>
          </w:p>
        </w:tc>
        <w:tc>
          <w:tcPr>
            <w:tcW w:w="1530" w:type="dxa"/>
            <w:vAlign w:val="center"/>
          </w:tcPr>
          <w:p w14:paraId="2A252735" w14:textId="77777777" w:rsidR="009914C5" w:rsidRPr="00490D49" w:rsidRDefault="009914C5" w:rsidP="00634CE6">
            <w:pPr>
              <w:jc w:val="center"/>
              <w:rPr>
                <w:rFonts w:ascii="GHEA Grapalat" w:hAnsi="GHEA Grapalat"/>
                <w:sz w:val="18"/>
                <w:szCs w:val="18"/>
                <w:lang w:val="hy-AM"/>
              </w:rPr>
            </w:pPr>
          </w:p>
          <w:p w14:paraId="6E5DF079"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50000</w:t>
            </w:r>
          </w:p>
        </w:tc>
      </w:tr>
      <w:tr w:rsidR="009914C5" w:rsidRPr="004E57C7" w14:paraId="15655F0D" w14:textId="77777777" w:rsidTr="00634CE6">
        <w:trPr>
          <w:trHeight w:val="649"/>
        </w:trPr>
        <w:tc>
          <w:tcPr>
            <w:tcW w:w="588" w:type="dxa"/>
          </w:tcPr>
          <w:p w14:paraId="219177FF"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28</w:t>
            </w:r>
          </w:p>
        </w:tc>
        <w:tc>
          <w:tcPr>
            <w:tcW w:w="6540" w:type="dxa"/>
          </w:tcPr>
          <w:p w14:paraId="64B52ABB" w14:textId="77777777" w:rsidR="009914C5" w:rsidRPr="00490D49" w:rsidRDefault="009914C5" w:rsidP="00634CE6">
            <w:pPr>
              <w:tabs>
                <w:tab w:val="left" w:pos="11057"/>
              </w:tabs>
              <w:spacing w:line="276" w:lineRule="auto"/>
              <w:rPr>
                <w:rFonts w:ascii="GHEA Grapalat" w:hAnsi="GHEA Grapalat"/>
                <w:color w:val="000000"/>
                <w:sz w:val="18"/>
                <w:szCs w:val="18"/>
              </w:rPr>
            </w:pPr>
            <w:r w:rsidRPr="00490D49">
              <w:rPr>
                <w:rFonts w:ascii="GHEA Grapalat" w:hAnsi="GHEA Grapalat"/>
                <w:color w:val="000000"/>
                <w:sz w:val="18"/>
                <w:szCs w:val="18"/>
                <w:lang w:val="hy-AM"/>
              </w:rPr>
              <w:t>Р</w:t>
            </w:r>
            <w:r w:rsidRPr="00490D49">
              <w:rPr>
                <w:rFonts w:ascii="GHEA Grapalat" w:hAnsi="GHEA Grapalat"/>
                <w:color w:val="000000"/>
                <w:sz w:val="18"/>
                <w:szCs w:val="18"/>
              </w:rPr>
              <w:t xml:space="preserve">емонт коробки передач </w:t>
            </w:r>
            <w:r w:rsidRPr="00490D49">
              <w:rPr>
                <w:rFonts w:ascii="GHEA Grapalat" w:hAnsi="GHEA Grapalat"/>
                <w:color w:val="000000"/>
                <w:sz w:val="18"/>
                <w:szCs w:val="18"/>
                <w:lang w:val="hy-AM"/>
              </w:rPr>
              <w:t>м</w:t>
            </w:r>
            <w:r w:rsidRPr="00490D49">
              <w:rPr>
                <w:rFonts w:ascii="GHEA Grapalat" w:hAnsi="GHEA Grapalat"/>
                <w:color w:val="000000"/>
                <w:sz w:val="18"/>
                <w:szCs w:val="18"/>
              </w:rPr>
              <w:t>еханический и автоматический</w:t>
            </w:r>
            <w:r w:rsidRPr="00490D49">
              <w:rPr>
                <w:rFonts w:ascii="GHEA Grapalat" w:hAnsi="GHEA Grapalat"/>
                <w:color w:val="000000"/>
                <w:sz w:val="18"/>
                <w:szCs w:val="18"/>
                <w:lang w:val="af-ZA"/>
              </w:rPr>
              <w:t xml:space="preserve">, </w:t>
            </w:r>
            <w:r w:rsidRPr="00490D49">
              <w:rPr>
                <w:rFonts w:ascii="GHEA Grapalat" w:hAnsi="GHEA Grapalat"/>
                <w:color w:val="000000"/>
                <w:sz w:val="18"/>
                <w:szCs w:val="18"/>
              </w:rPr>
              <w:t xml:space="preserve"> в том числе работа</w:t>
            </w:r>
          </w:p>
        </w:tc>
        <w:tc>
          <w:tcPr>
            <w:tcW w:w="540" w:type="dxa"/>
            <w:vAlign w:val="center"/>
          </w:tcPr>
          <w:p w14:paraId="15353183"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34B91F72" w14:textId="77777777" w:rsidR="009914C5" w:rsidRPr="00490D49" w:rsidRDefault="009914C5" w:rsidP="00634CE6">
            <w:pPr>
              <w:jc w:val="center"/>
              <w:rPr>
                <w:rFonts w:ascii="GHEA Grapalat" w:hAnsi="GHEA Grapalat"/>
                <w:sz w:val="18"/>
                <w:szCs w:val="18"/>
              </w:rPr>
            </w:pPr>
          </w:p>
          <w:p w14:paraId="3CF81C60"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140000</w:t>
            </w:r>
          </w:p>
        </w:tc>
      </w:tr>
      <w:tr w:rsidR="009914C5" w:rsidRPr="004E57C7" w14:paraId="5D6D1E31" w14:textId="77777777" w:rsidTr="00634CE6">
        <w:trPr>
          <w:trHeight w:val="649"/>
        </w:trPr>
        <w:tc>
          <w:tcPr>
            <w:tcW w:w="588" w:type="dxa"/>
          </w:tcPr>
          <w:p w14:paraId="6CFC36D5"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29</w:t>
            </w:r>
          </w:p>
        </w:tc>
        <w:tc>
          <w:tcPr>
            <w:tcW w:w="6540" w:type="dxa"/>
          </w:tcPr>
          <w:p w14:paraId="22D083AA"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w:t>
            </w:r>
            <w:r w:rsidRPr="00490D49">
              <w:rPr>
                <w:rFonts w:ascii="GHEA Grapalat" w:hAnsi="GHEA Grapalat"/>
                <w:color w:val="000000"/>
                <w:sz w:val="18"/>
                <w:szCs w:val="18"/>
              </w:rPr>
              <w:t>амена  свеч</w:t>
            </w:r>
            <w:r w:rsidRPr="00490D49">
              <w:rPr>
                <w:rFonts w:ascii="GHEA Grapalat" w:hAnsi="GHEA Grapalat"/>
                <w:color w:val="000000"/>
                <w:sz w:val="18"/>
                <w:szCs w:val="18"/>
                <w:lang w:val="af-ZA"/>
              </w:rPr>
              <w:t>и</w:t>
            </w:r>
            <w:r w:rsidRPr="00490D49">
              <w:rPr>
                <w:rFonts w:ascii="GHEA Grapalat" w:hAnsi="GHEA Grapalat"/>
                <w:color w:val="000000"/>
                <w:sz w:val="18"/>
                <w:szCs w:val="18"/>
              </w:rPr>
              <w:t xml:space="preserve"> </w:t>
            </w:r>
            <w:r w:rsidRPr="00490D49">
              <w:rPr>
                <w:rFonts w:ascii="GHEA Grapalat" w:hAnsi="GHEA Grapalat"/>
                <w:color w:val="000000"/>
                <w:sz w:val="18"/>
                <w:szCs w:val="18"/>
                <w:lang w:val="hy-AM"/>
              </w:rPr>
              <w:t xml:space="preserve"> </w:t>
            </w:r>
            <w:r w:rsidRPr="00490D49">
              <w:rPr>
                <w:rFonts w:ascii="GHEA Grapalat" w:hAnsi="GHEA Grapalat"/>
                <w:color w:val="000000"/>
                <w:sz w:val="18"/>
                <w:szCs w:val="18"/>
              </w:rPr>
              <w:t>нов</w:t>
            </w:r>
            <w:r w:rsidRPr="00490D49">
              <w:rPr>
                <w:rFonts w:ascii="GHEA Grapalat" w:hAnsi="GHEA Grapalat"/>
                <w:color w:val="000000"/>
                <w:sz w:val="18"/>
                <w:szCs w:val="18"/>
                <w:lang w:val="hy-AM"/>
              </w:rPr>
              <w:t xml:space="preserve">ым </w:t>
            </w:r>
            <w:r w:rsidRPr="00490D49">
              <w:rPr>
                <w:rFonts w:ascii="GHEA Grapalat" w:hAnsi="GHEA Grapalat"/>
                <w:color w:val="000000"/>
                <w:sz w:val="18"/>
                <w:szCs w:val="18"/>
              </w:rPr>
              <w:t xml:space="preserve"> завод</w:t>
            </w:r>
            <w:r w:rsidRPr="00490D49">
              <w:rPr>
                <w:rFonts w:ascii="GHEA Grapalat" w:hAnsi="GHEA Grapalat"/>
                <w:color w:val="000000"/>
                <w:sz w:val="18"/>
                <w:szCs w:val="18"/>
                <w:lang w:val="hy-AM"/>
              </w:rPr>
              <w:t>ским</w:t>
            </w:r>
            <w:r w:rsidRPr="00490D49">
              <w:rPr>
                <w:rFonts w:ascii="GHEA Grapalat" w:hAnsi="GHEA Grapalat"/>
                <w:color w:val="000000"/>
                <w:sz w:val="18"/>
                <w:szCs w:val="18"/>
              </w:rPr>
              <w:t xml:space="preserve"> или эквивалента</w:t>
            </w:r>
            <w:r w:rsidRPr="00490D49">
              <w:rPr>
                <w:rFonts w:ascii="GHEA Grapalat" w:hAnsi="GHEA Grapalat"/>
                <w:color w:val="000000"/>
                <w:sz w:val="18"/>
                <w:szCs w:val="18"/>
                <w:lang w:val="af-ZA"/>
              </w:rPr>
              <w:t>, в том числе работа</w:t>
            </w:r>
          </w:p>
        </w:tc>
        <w:tc>
          <w:tcPr>
            <w:tcW w:w="540" w:type="dxa"/>
            <w:vAlign w:val="center"/>
          </w:tcPr>
          <w:p w14:paraId="3457D505" w14:textId="77777777" w:rsidR="009914C5" w:rsidRPr="00490D49" w:rsidRDefault="009914C5" w:rsidP="00634CE6">
            <w:pPr>
              <w:tabs>
                <w:tab w:val="left" w:pos="11057"/>
              </w:tabs>
              <w:spacing w:line="276" w:lineRule="auto"/>
              <w:jc w:val="center"/>
              <w:rPr>
                <w:rFonts w:ascii="GHEA Grapalat" w:hAnsi="GHEA Grapalat"/>
                <w:color w:val="000000"/>
                <w:sz w:val="18"/>
                <w:szCs w:val="18"/>
              </w:rPr>
            </w:pPr>
            <w:r w:rsidRPr="00490D49">
              <w:rPr>
                <w:rFonts w:ascii="GHEA Grapalat" w:hAnsi="GHEA Grapalat"/>
                <w:color w:val="000000"/>
                <w:sz w:val="18"/>
                <w:szCs w:val="18"/>
              </w:rPr>
              <w:t>комплект</w:t>
            </w:r>
          </w:p>
        </w:tc>
        <w:tc>
          <w:tcPr>
            <w:tcW w:w="1530" w:type="dxa"/>
            <w:vAlign w:val="center"/>
          </w:tcPr>
          <w:p w14:paraId="2893E680" w14:textId="77777777" w:rsidR="009914C5" w:rsidRPr="00490D49" w:rsidRDefault="009914C5" w:rsidP="00634CE6">
            <w:pPr>
              <w:jc w:val="center"/>
              <w:rPr>
                <w:rFonts w:ascii="GHEA Grapalat" w:hAnsi="GHEA Grapalat"/>
                <w:sz w:val="18"/>
                <w:szCs w:val="18"/>
              </w:rPr>
            </w:pPr>
          </w:p>
          <w:p w14:paraId="4CFE937E"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15000</w:t>
            </w:r>
          </w:p>
        </w:tc>
      </w:tr>
      <w:tr w:rsidR="009914C5" w:rsidRPr="004E57C7" w14:paraId="3163B077" w14:textId="77777777" w:rsidTr="00634CE6">
        <w:trPr>
          <w:trHeight w:val="974"/>
        </w:trPr>
        <w:tc>
          <w:tcPr>
            <w:tcW w:w="588" w:type="dxa"/>
          </w:tcPr>
          <w:p w14:paraId="3E2C1A56"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30</w:t>
            </w:r>
          </w:p>
        </w:tc>
        <w:tc>
          <w:tcPr>
            <w:tcW w:w="6540" w:type="dxa"/>
          </w:tcPr>
          <w:p w14:paraId="3CFB3B98"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lang w:val="hy-AM"/>
              </w:rPr>
              <w:t>З</w:t>
            </w:r>
            <w:r w:rsidRPr="00490D49">
              <w:rPr>
                <w:rFonts w:ascii="GHEA Grapalat" w:hAnsi="GHEA Grapalat"/>
                <w:color w:val="000000"/>
                <w:sz w:val="18"/>
                <w:szCs w:val="18"/>
              </w:rPr>
              <w:t>амена</w:t>
            </w:r>
            <w:r w:rsidRPr="00490D49">
              <w:rPr>
                <w:rFonts w:ascii="GHEA Grapalat" w:hAnsi="GHEA Grapalat"/>
                <w:color w:val="000000"/>
                <w:sz w:val="18"/>
                <w:szCs w:val="18"/>
                <w:lang w:val="af-ZA"/>
              </w:rPr>
              <w:t>свечи</w:t>
            </w:r>
            <w:r w:rsidRPr="00490D49">
              <w:rPr>
                <w:rFonts w:ascii="GHEA Grapalat" w:hAnsi="GHEA Grapalat"/>
                <w:color w:val="000000"/>
                <w:sz w:val="18"/>
                <w:szCs w:val="18"/>
              </w:rPr>
              <w:t>/ свеча / нов</w:t>
            </w:r>
            <w:r w:rsidRPr="00490D49">
              <w:rPr>
                <w:rFonts w:ascii="GHEA Grapalat" w:hAnsi="GHEA Grapalat"/>
                <w:color w:val="000000"/>
                <w:sz w:val="18"/>
                <w:szCs w:val="18"/>
                <w:lang w:val="hy-AM"/>
              </w:rPr>
              <w:t xml:space="preserve">ым </w:t>
            </w:r>
            <w:r w:rsidRPr="00490D49">
              <w:rPr>
                <w:rFonts w:ascii="GHEA Grapalat" w:hAnsi="GHEA Grapalat"/>
                <w:color w:val="000000"/>
                <w:sz w:val="18"/>
                <w:szCs w:val="18"/>
                <w:lang w:val="af-ZA"/>
              </w:rPr>
              <w:t>индукционным</w:t>
            </w:r>
            <w:r w:rsidRPr="00490D49">
              <w:rPr>
                <w:rFonts w:ascii="GHEA Grapalat" w:hAnsi="GHEA Grapalat"/>
                <w:color w:val="000000"/>
                <w:sz w:val="18"/>
                <w:szCs w:val="18"/>
              </w:rPr>
              <w:t xml:space="preserve"> заводским или эквивалентным</w:t>
            </w:r>
            <w:r w:rsidRPr="00490D49">
              <w:rPr>
                <w:rFonts w:ascii="GHEA Grapalat" w:hAnsi="GHEA Grapalat"/>
                <w:color w:val="000000"/>
                <w:sz w:val="18"/>
                <w:szCs w:val="18"/>
                <w:lang w:val="af-ZA"/>
              </w:rPr>
              <w:t>, в том числе работа</w:t>
            </w:r>
          </w:p>
        </w:tc>
        <w:tc>
          <w:tcPr>
            <w:tcW w:w="540" w:type="dxa"/>
          </w:tcPr>
          <w:p w14:paraId="0D2A14B5"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2269191B" w14:textId="77777777" w:rsidR="009914C5" w:rsidRPr="00490D49" w:rsidRDefault="009914C5" w:rsidP="00634CE6">
            <w:pPr>
              <w:jc w:val="center"/>
              <w:rPr>
                <w:rFonts w:ascii="GHEA Grapalat" w:hAnsi="GHEA Grapalat"/>
                <w:sz w:val="18"/>
                <w:szCs w:val="18"/>
              </w:rPr>
            </w:pPr>
          </w:p>
          <w:p w14:paraId="34F4E0E0"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15000</w:t>
            </w:r>
          </w:p>
        </w:tc>
      </w:tr>
      <w:tr w:rsidR="009914C5" w:rsidRPr="004E57C7" w14:paraId="57519979" w14:textId="77777777" w:rsidTr="00634CE6">
        <w:trPr>
          <w:trHeight w:val="649"/>
        </w:trPr>
        <w:tc>
          <w:tcPr>
            <w:tcW w:w="588" w:type="dxa"/>
          </w:tcPr>
          <w:p w14:paraId="58759CD2"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31</w:t>
            </w:r>
          </w:p>
        </w:tc>
        <w:tc>
          <w:tcPr>
            <w:tcW w:w="6540" w:type="dxa"/>
          </w:tcPr>
          <w:p w14:paraId="330E0B17"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фильтра воздуха новым заводским или эквивалента</w:t>
            </w:r>
            <w:r w:rsidRPr="00490D49">
              <w:rPr>
                <w:rFonts w:ascii="GHEA Grapalat" w:hAnsi="GHEA Grapalat"/>
                <w:color w:val="000000"/>
                <w:sz w:val="18"/>
                <w:szCs w:val="18"/>
                <w:lang w:val="af-ZA"/>
              </w:rPr>
              <w:t>, в том числе работа</w:t>
            </w:r>
          </w:p>
        </w:tc>
        <w:tc>
          <w:tcPr>
            <w:tcW w:w="540" w:type="dxa"/>
          </w:tcPr>
          <w:p w14:paraId="3CCC534A"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05A400DF" w14:textId="77777777" w:rsidR="009914C5" w:rsidRPr="00490D49" w:rsidRDefault="009914C5" w:rsidP="00634CE6">
            <w:pPr>
              <w:jc w:val="center"/>
              <w:rPr>
                <w:rFonts w:ascii="GHEA Grapalat" w:hAnsi="GHEA Grapalat"/>
                <w:sz w:val="18"/>
                <w:szCs w:val="18"/>
              </w:rPr>
            </w:pPr>
          </w:p>
          <w:p w14:paraId="7FC22D52"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5000</w:t>
            </w:r>
          </w:p>
        </w:tc>
      </w:tr>
      <w:tr w:rsidR="009914C5" w:rsidRPr="004E57C7" w14:paraId="14835F96" w14:textId="77777777" w:rsidTr="00634CE6">
        <w:trPr>
          <w:trHeight w:val="649"/>
        </w:trPr>
        <w:tc>
          <w:tcPr>
            <w:tcW w:w="588" w:type="dxa"/>
          </w:tcPr>
          <w:p w14:paraId="7079AC5E"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32</w:t>
            </w:r>
          </w:p>
        </w:tc>
        <w:tc>
          <w:tcPr>
            <w:tcW w:w="6540" w:type="dxa"/>
          </w:tcPr>
          <w:p w14:paraId="06D68431"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 фильтр</w:t>
            </w:r>
            <w:r w:rsidRPr="00490D49">
              <w:rPr>
                <w:rFonts w:ascii="GHEA Grapalat" w:hAnsi="GHEA Grapalat"/>
                <w:color w:val="000000"/>
                <w:sz w:val="18"/>
                <w:szCs w:val="18"/>
                <w:lang w:val="hy-AM"/>
              </w:rPr>
              <w:t>а к</w:t>
            </w:r>
            <w:r w:rsidRPr="00490D49">
              <w:rPr>
                <w:rFonts w:ascii="GHEA Grapalat" w:hAnsi="GHEA Grapalat"/>
                <w:color w:val="000000"/>
                <w:sz w:val="18"/>
                <w:szCs w:val="18"/>
              </w:rPr>
              <w:t>ондиционер</w:t>
            </w:r>
            <w:r w:rsidRPr="00490D49">
              <w:rPr>
                <w:rFonts w:ascii="GHEA Grapalat" w:hAnsi="GHEA Grapalat"/>
                <w:color w:val="000000"/>
                <w:sz w:val="18"/>
                <w:szCs w:val="18"/>
                <w:lang w:val="af-ZA"/>
              </w:rPr>
              <w:t>а</w:t>
            </w:r>
            <w:r w:rsidRPr="00490D49">
              <w:rPr>
                <w:rFonts w:ascii="GHEA Grapalat" w:hAnsi="GHEA Grapalat"/>
                <w:color w:val="000000"/>
                <w:sz w:val="18"/>
                <w:szCs w:val="18"/>
              </w:rPr>
              <w:t xml:space="preserve"> новым заводским или эквивалента</w:t>
            </w:r>
            <w:r w:rsidRPr="00490D49">
              <w:rPr>
                <w:rFonts w:ascii="GHEA Grapalat" w:hAnsi="GHEA Grapalat"/>
                <w:color w:val="000000"/>
                <w:sz w:val="18"/>
                <w:szCs w:val="18"/>
                <w:lang w:val="af-ZA"/>
              </w:rPr>
              <w:t>, в том числе работа</w:t>
            </w:r>
          </w:p>
        </w:tc>
        <w:tc>
          <w:tcPr>
            <w:tcW w:w="540" w:type="dxa"/>
          </w:tcPr>
          <w:p w14:paraId="6E9A10F5"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278979F2" w14:textId="77777777" w:rsidR="009914C5" w:rsidRPr="00490D49" w:rsidRDefault="009914C5" w:rsidP="00634CE6">
            <w:pPr>
              <w:jc w:val="center"/>
              <w:rPr>
                <w:rFonts w:ascii="GHEA Grapalat" w:hAnsi="GHEA Grapalat"/>
                <w:sz w:val="18"/>
                <w:szCs w:val="18"/>
              </w:rPr>
            </w:pPr>
          </w:p>
          <w:p w14:paraId="601804F7"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4000</w:t>
            </w:r>
          </w:p>
        </w:tc>
      </w:tr>
      <w:tr w:rsidR="009914C5" w:rsidRPr="004E57C7" w14:paraId="7FEEFC62" w14:textId="77777777" w:rsidTr="00634CE6">
        <w:trPr>
          <w:trHeight w:val="649"/>
        </w:trPr>
        <w:tc>
          <w:tcPr>
            <w:tcW w:w="588" w:type="dxa"/>
          </w:tcPr>
          <w:p w14:paraId="0EF6A788"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33</w:t>
            </w:r>
          </w:p>
        </w:tc>
        <w:tc>
          <w:tcPr>
            <w:tcW w:w="6540" w:type="dxa"/>
          </w:tcPr>
          <w:p w14:paraId="2785BC10"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 xml:space="preserve">Замена </w:t>
            </w:r>
            <w:r w:rsidRPr="00490D49">
              <w:rPr>
                <w:rFonts w:ascii="GHEA Grapalat" w:hAnsi="GHEA Grapalat"/>
                <w:color w:val="000000"/>
                <w:sz w:val="18"/>
                <w:szCs w:val="18"/>
                <w:lang w:val="hy-AM"/>
              </w:rPr>
              <w:t>б</w:t>
            </w:r>
            <w:r w:rsidRPr="00490D49">
              <w:rPr>
                <w:rFonts w:ascii="GHEA Grapalat" w:hAnsi="GHEA Grapalat"/>
                <w:color w:val="000000"/>
                <w:sz w:val="18"/>
                <w:szCs w:val="18"/>
              </w:rPr>
              <w:t>ензинов</w:t>
            </w:r>
            <w:r w:rsidRPr="00490D49">
              <w:rPr>
                <w:rFonts w:ascii="GHEA Grapalat" w:hAnsi="GHEA Grapalat"/>
                <w:color w:val="000000"/>
                <w:sz w:val="18"/>
                <w:szCs w:val="18"/>
                <w:lang w:val="af-ZA"/>
              </w:rPr>
              <w:t>ого</w:t>
            </w:r>
            <w:r w:rsidRPr="00490D49">
              <w:rPr>
                <w:rFonts w:ascii="GHEA Grapalat" w:hAnsi="GHEA Grapalat"/>
                <w:color w:val="000000"/>
                <w:sz w:val="18"/>
                <w:szCs w:val="18"/>
              </w:rPr>
              <w:t xml:space="preserve"> фильтр</w:t>
            </w:r>
            <w:r w:rsidRPr="00490D49">
              <w:rPr>
                <w:rFonts w:ascii="GHEA Grapalat" w:hAnsi="GHEA Grapalat"/>
                <w:color w:val="000000"/>
                <w:sz w:val="18"/>
                <w:szCs w:val="18"/>
                <w:lang w:val="hy-AM"/>
              </w:rPr>
              <w:t>а</w:t>
            </w:r>
            <w:r w:rsidRPr="00490D49">
              <w:rPr>
                <w:rFonts w:ascii="GHEA Grapalat" w:hAnsi="GHEA Grapalat"/>
                <w:color w:val="000000"/>
                <w:sz w:val="18"/>
                <w:szCs w:val="18"/>
              </w:rPr>
              <w:t xml:space="preserve"> новым заводским или эквивалента</w:t>
            </w:r>
            <w:r w:rsidRPr="00490D49">
              <w:rPr>
                <w:rFonts w:ascii="GHEA Grapalat" w:hAnsi="GHEA Grapalat"/>
                <w:color w:val="000000"/>
                <w:sz w:val="18"/>
                <w:szCs w:val="18"/>
                <w:lang w:val="af-ZA"/>
              </w:rPr>
              <w:t>, в том числе работа</w:t>
            </w:r>
          </w:p>
        </w:tc>
        <w:tc>
          <w:tcPr>
            <w:tcW w:w="540" w:type="dxa"/>
          </w:tcPr>
          <w:p w14:paraId="508C795E" w14:textId="77777777" w:rsidR="009914C5" w:rsidRPr="00490D49" w:rsidRDefault="009914C5" w:rsidP="00634CE6">
            <w:pPr>
              <w:jc w:val="center"/>
              <w:rPr>
                <w:rFonts w:ascii="GHEA Grapalat" w:hAnsi="GHEA Grapalat"/>
                <w:sz w:val="18"/>
                <w:szCs w:val="18"/>
              </w:rPr>
            </w:pPr>
            <w:r w:rsidRPr="00490D49">
              <w:rPr>
                <w:rFonts w:ascii="GHEA Grapalat" w:hAnsi="GHEA Grapalat"/>
                <w:color w:val="000000"/>
                <w:sz w:val="18"/>
                <w:szCs w:val="18"/>
                <w:lang w:val="hy-AM"/>
              </w:rPr>
              <w:t>штук</w:t>
            </w:r>
          </w:p>
        </w:tc>
        <w:tc>
          <w:tcPr>
            <w:tcW w:w="1530" w:type="dxa"/>
            <w:vAlign w:val="center"/>
          </w:tcPr>
          <w:p w14:paraId="3818F6E5" w14:textId="77777777" w:rsidR="009914C5" w:rsidRPr="00490D49" w:rsidRDefault="009914C5" w:rsidP="00634CE6">
            <w:pPr>
              <w:jc w:val="center"/>
              <w:rPr>
                <w:rFonts w:ascii="GHEA Grapalat" w:hAnsi="GHEA Grapalat"/>
                <w:sz w:val="18"/>
                <w:szCs w:val="18"/>
              </w:rPr>
            </w:pPr>
          </w:p>
          <w:p w14:paraId="30C490AD" w14:textId="77777777" w:rsidR="009914C5" w:rsidRPr="00490D49" w:rsidRDefault="009914C5" w:rsidP="00634CE6">
            <w:pPr>
              <w:jc w:val="center"/>
              <w:rPr>
                <w:rFonts w:ascii="GHEA Grapalat" w:hAnsi="GHEA Grapalat"/>
                <w:sz w:val="18"/>
                <w:szCs w:val="18"/>
              </w:rPr>
            </w:pPr>
            <w:r w:rsidRPr="00490D49">
              <w:rPr>
                <w:rFonts w:ascii="GHEA Grapalat" w:hAnsi="GHEA Grapalat"/>
                <w:sz w:val="18"/>
                <w:szCs w:val="18"/>
              </w:rPr>
              <w:t>7000</w:t>
            </w:r>
          </w:p>
        </w:tc>
      </w:tr>
      <w:tr w:rsidR="009914C5" w:rsidRPr="004E57C7" w14:paraId="17C5745F" w14:textId="77777777" w:rsidTr="00634CE6">
        <w:trPr>
          <w:trHeight w:val="649"/>
        </w:trPr>
        <w:tc>
          <w:tcPr>
            <w:tcW w:w="588" w:type="dxa"/>
          </w:tcPr>
          <w:p w14:paraId="0E553D02" w14:textId="77777777" w:rsidR="009914C5" w:rsidRPr="004E57C7" w:rsidRDefault="009914C5" w:rsidP="00634CE6">
            <w:pPr>
              <w:spacing w:line="360" w:lineRule="auto"/>
              <w:rPr>
                <w:rFonts w:ascii="GHEA Grapalat" w:hAnsi="GHEA Grapalat"/>
                <w:bCs/>
              </w:rPr>
            </w:pPr>
            <w:r w:rsidRPr="004E57C7">
              <w:rPr>
                <w:rFonts w:ascii="GHEA Grapalat" w:hAnsi="GHEA Grapalat"/>
                <w:bCs/>
                <w:sz w:val="22"/>
                <w:szCs w:val="22"/>
              </w:rPr>
              <w:t>34</w:t>
            </w:r>
          </w:p>
        </w:tc>
        <w:tc>
          <w:tcPr>
            <w:tcW w:w="6540" w:type="dxa"/>
          </w:tcPr>
          <w:p w14:paraId="77121D83" w14:textId="77777777" w:rsidR="009914C5" w:rsidRPr="00490D49" w:rsidRDefault="009914C5" w:rsidP="00634CE6">
            <w:pPr>
              <w:tabs>
                <w:tab w:val="left" w:pos="11057"/>
              </w:tabs>
              <w:spacing w:line="276" w:lineRule="auto"/>
              <w:rPr>
                <w:rFonts w:ascii="GHEA Grapalat" w:hAnsi="GHEA Grapalat"/>
                <w:color w:val="000000"/>
                <w:sz w:val="18"/>
                <w:szCs w:val="18"/>
                <w:lang w:val="af-ZA"/>
              </w:rPr>
            </w:pPr>
            <w:r w:rsidRPr="00490D49">
              <w:rPr>
                <w:rFonts w:ascii="GHEA Grapalat" w:hAnsi="GHEA Grapalat"/>
                <w:color w:val="000000"/>
                <w:sz w:val="18"/>
                <w:szCs w:val="18"/>
              </w:rPr>
              <w:t>Замена</w:t>
            </w:r>
            <w:r w:rsidRPr="00490D49">
              <w:rPr>
                <w:rFonts w:ascii="GHEA Grapalat" w:hAnsi="GHEA Grapalat"/>
                <w:color w:val="000000"/>
                <w:sz w:val="18"/>
                <w:szCs w:val="18"/>
                <w:lang w:val="hy-AM"/>
              </w:rPr>
              <w:t xml:space="preserve"> бензинов</w:t>
            </w:r>
            <w:r w:rsidRPr="00490D49">
              <w:rPr>
                <w:rFonts w:ascii="GHEA Grapalat" w:hAnsi="GHEA Grapalat"/>
                <w:color w:val="000000"/>
                <w:sz w:val="18"/>
                <w:szCs w:val="18"/>
                <w:lang w:val="af-ZA"/>
              </w:rPr>
              <w:t xml:space="preserve">ого </w:t>
            </w:r>
            <w:r w:rsidRPr="00490D49">
              <w:rPr>
                <w:rFonts w:ascii="GHEA Grapalat" w:hAnsi="GHEA Grapalat"/>
                <w:color w:val="000000"/>
                <w:sz w:val="18"/>
                <w:szCs w:val="18"/>
                <w:lang w:val="hy-AM"/>
              </w:rPr>
              <w:t xml:space="preserve">фильтра </w:t>
            </w:r>
            <w:r w:rsidRPr="00490D49">
              <w:rPr>
                <w:rFonts w:ascii="GHEA Grapalat" w:hAnsi="GHEA Grapalat"/>
                <w:color w:val="000000"/>
                <w:sz w:val="18"/>
                <w:szCs w:val="18"/>
              </w:rPr>
              <w:t>новым заводским или эквивалента</w:t>
            </w:r>
            <w:r w:rsidRPr="00490D49">
              <w:rPr>
                <w:rFonts w:ascii="GHEA Grapalat" w:hAnsi="GHEA Grapalat"/>
                <w:color w:val="000000"/>
                <w:sz w:val="18"/>
                <w:szCs w:val="18"/>
                <w:lang w:val="af-ZA"/>
              </w:rPr>
              <w:t>, в том числе работа</w:t>
            </w:r>
          </w:p>
        </w:tc>
        <w:tc>
          <w:tcPr>
            <w:tcW w:w="540" w:type="dxa"/>
            <w:vAlign w:val="center"/>
          </w:tcPr>
          <w:p w14:paraId="0D0315BE" w14:textId="77777777" w:rsidR="009914C5" w:rsidRPr="00490D49" w:rsidRDefault="009914C5" w:rsidP="00634CE6">
            <w:pPr>
              <w:tabs>
                <w:tab w:val="left" w:pos="11057"/>
              </w:tabs>
              <w:spacing w:line="276" w:lineRule="auto"/>
              <w:jc w:val="center"/>
              <w:rPr>
                <w:rFonts w:ascii="GHEA Grapalat" w:hAnsi="GHEA Grapalat"/>
                <w:color w:val="000000"/>
                <w:sz w:val="18"/>
                <w:szCs w:val="18"/>
                <w:lang w:val="hy-AM"/>
              </w:rPr>
            </w:pPr>
            <w:r w:rsidRPr="00490D49">
              <w:rPr>
                <w:rFonts w:ascii="GHEA Grapalat" w:hAnsi="GHEA Grapalat"/>
                <w:color w:val="000000"/>
                <w:sz w:val="18"/>
                <w:szCs w:val="18"/>
                <w:lang w:val="hy-AM"/>
              </w:rPr>
              <w:t>штук</w:t>
            </w:r>
          </w:p>
        </w:tc>
        <w:tc>
          <w:tcPr>
            <w:tcW w:w="1530" w:type="dxa"/>
            <w:vAlign w:val="center"/>
          </w:tcPr>
          <w:p w14:paraId="4A65C3E8" w14:textId="77777777" w:rsidR="009914C5" w:rsidRPr="00490D49" w:rsidRDefault="009914C5" w:rsidP="00634CE6">
            <w:pPr>
              <w:jc w:val="center"/>
              <w:rPr>
                <w:rFonts w:ascii="GHEA Grapalat" w:hAnsi="GHEA Grapalat"/>
                <w:sz w:val="18"/>
                <w:szCs w:val="18"/>
                <w:lang w:val="hy-AM"/>
              </w:rPr>
            </w:pPr>
          </w:p>
          <w:p w14:paraId="3D1989BA" w14:textId="77777777" w:rsidR="009914C5" w:rsidRPr="00490D49" w:rsidRDefault="009914C5" w:rsidP="00634CE6">
            <w:pPr>
              <w:jc w:val="center"/>
              <w:rPr>
                <w:rFonts w:ascii="GHEA Grapalat" w:hAnsi="GHEA Grapalat"/>
                <w:sz w:val="18"/>
                <w:szCs w:val="18"/>
                <w:lang w:val="hy-AM"/>
              </w:rPr>
            </w:pPr>
            <w:r w:rsidRPr="00490D49">
              <w:rPr>
                <w:rFonts w:ascii="GHEA Grapalat" w:hAnsi="GHEA Grapalat"/>
                <w:sz w:val="18"/>
                <w:szCs w:val="18"/>
                <w:lang w:val="hy-AM"/>
              </w:rPr>
              <w:t>37000</w:t>
            </w:r>
          </w:p>
        </w:tc>
      </w:tr>
      <w:tr w:rsidR="009914C5" w:rsidRPr="004E57C7" w14:paraId="16E3D291" w14:textId="77777777" w:rsidTr="00634CE6">
        <w:tblPrEx>
          <w:tblLook w:val="0000" w:firstRow="0" w:lastRow="0" w:firstColumn="0" w:lastColumn="0" w:noHBand="0" w:noVBand="0"/>
        </w:tblPrEx>
        <w:trPr>
          <w:trHeight w:val="380"/>
        </w:trPr>
        <w:tc>
          <w:tcPr>
            <w:tcW w:w="588" w:type="dxa"/>
          </w:tcPr>
          <w:p w14:paraId="0D0E2526" w14:textId="77777777" w:rsidR="009914C5" w:rsidRPr="004E57C7" w:rsidRDefault="009914C5" w:rsidP="00634CE6">
            <w:pPr>
              <w:ind w:left="108"/>
              <w:rPr>
                <w:rFonts w:ascii="GHEA Grapalat" w:hAnsi="GHEA Grapalat"/>
                <w:b/>
                <w:color w:val="000000"/>
                <w:sz w:val="16"/>
                <w:szCs w:val="16"/>
                <w:lang w:val="pt-BR"/>
              </w:rPr>
            </w:pPr>
          </w:p>
        </w:tc>
        <w:tc>
          <w:tcPr>
            <w:tcW w:w="6540" w:type="dxa"/>
          </w:tcPr>
          <w:p w14:paraId="72B3E4F7" w14:textId="77777777" w:rsidR="009914C5" w:rsidRPr="00490D49" w:rsidRDefault="009914C5" w:rsidP="00634CE6">
            <w:pPr>
              <w:spacing w:after="200" w:line="276" w:lineRule="auto"/>
              <w:jc w:val="center"/>
              <w:rPr>
                <w:rFonts w:ascii="GHEA Grapalat" w:hAnsi="GHEA Grapalat"/>
                <w:color w:val="000000"/>
                <w:sz w:val="18"/>
                <w:szCs w:val="18"/>
                <w:lang w:val="pt-BR"/>
              </w:rPr>
            </w:pPr>
            <w:r w:rsidRPr="00490D49">
              <w:rPr>
                <w:rFonts w:ascii="GHEA Grapalat" w:hAnsi="GHEA Grapalat"/>
                <w:color w:val="000000"/>
                <w:sz w:val="18"/>
                <w:szCs w:val="18"/>
                <w:lang w:val="pt-BR"/>
              </w:rPr>
              <w:t>Итого</w:t>
            </w:r>
          </w:p>
        </w:tc>
        <w:tc>
          <w:tcPr>
            <w:tcW w:w="540" w:type="dxa"/>
          </w:tcPr>
          <w:p w14:paraId="7A63C07A" w14:textId="77777777" w:rsidR="009914C5" w:rsidRPr="00490D49" w:rsidRDefault="009914C5" w:rsidP="00634CE6">
            <w:pPr>
              <w:spacing w:after="200" w:line="276" w:lineRule="auto"/>
              <w:jc w:val="center"/>
              <w:rPr>
                <w:rFonts w:ascii="GHEA Grapalat" w:hAnsi="GHEA Grapalat"/>
                <w:color w:val="000000"/>
                <w:sz w:val="18"/>
                <w:szCs w:val="18"/>
                <w:lang w:val="pt-BR"/>
              </w:rPr>
            </w:pPr>
          </w:p>
        </w:tc>
        <w:tc>
          <w:tcPr>
            <w:tcW w:w="1530" w:type="dxa"/>
          </w:tcPr>
          <w:p w14:paraId="5FDC0620" w14:textId="77777777" w:rsidR="009914C5" w:rsidRPr="00490D49" w:rsidRDefault="009914C5" w:rsidP="00634CE6">
            <w:pPr>
              <w:spacing w:after="200" w:line="276" w:lineRule="auto"/>
              <w:jc w:val="center"/>
              <w:rPr>
                <w:rFonts w:ascii="GHEA Grapalat" w:hAnsi="GHEA Grapalat"/>
                <w:sz w:val="18"/>
                <w:szCs w:val="18"/>
              </w:rPr>
            </w:pPr>
            <w:r w:rsidRPr="00490D49">
              <w:rPr>
                <w:rFonts w:ascii="GHEA Grapalat" w:hAnsi="GHEA Grapalat"/>
                <w:sz w:val="18"/>
                <w:szCs w:val="18"/>
              </w:rPr>
              <w:t>1297500</w:t>
            </w:r>
          </w:p>
        </w:tc>
      </w:tr>
    </w:tbl>
    <w:p w14:paraId="3D11CF74" w14:textId="77777777" w:rsidR="009914C5" w:rsidRDefault="009914C5" w:rsidP="009914C5">
      <w:pPr>
        <w:rPr>
          <w:rFonts w:ascii="GHEA Grapalat" w:hAnsi="GHEA Grapalat"/>
          <w:b/>
          <w:color w:val="000000"/>
          <w:sz w:val="18"/>
          <w:szCs w:val="18"/>
          <w:lang w:val="hy-AM"/>
        </w:rPr>
      </w:pPr>
      <w:r w:rsidRPr="00490D49">
        <w:rPr>
          <w:rFonts w:ascii="GHEA Grapalat" w:hAnsi="GHEA Grapalat"/>
          <w:b/>
          <w:color w:val="000000"/>
          <w:sz w:val="18"/>
          <w:szCs w:val="18"/>
          <w:lang w:val="hy-AM"/>
        </w:rPr>
        <w:t xml:space="preserve">* Оценка заявок по сумме столбца максимальной цены за единицу  </w:t>
      </w:r>
    </w:p>
    <w:p w14:paraId="6F50799E" w14:textId="77777777" w:rsidR="009914C5" w:rsidRDefault="009914C5" w:rsidP="009914C5">
      <w:pPr>
        <w:rPr>
          <w:rFonts w:ascii="GHEA Grapalat" w:hAnsi="GHEA Grapalat"/>
          <w:b/>
          <w:color w:val="000000"/>
          <w:sz w:val="18"/>
          <w:szCs w:val="18"/>
          <w:lang w:val="hy-AM"/>
        </w:rPr>
      </w:pPr>
    </w:p>
    <w:p w14:paraId="107D6245" w14:textId="77777777" w:rsidR="004042EA" w:rsidRPr="009914C5" w:rsidRDefault="004042EA" w:rsidP="00375205">
      <w:pPr>
        <w:widowControl w:val="0"/>
        <w:spacing w:after="160" w:line="360" w:lineRule="auto"/>
        <w:ind w:firstLine="567"/>
        <w:jc w:val="right"/>
        <w:rPr>
          <w:rFonts w:ascii="GHEA Grapalat" w:hAnsi="GHEA Grapalat"/>
          <w:i/>
          <w:color w:val="000000" w:themeColor="text1"/>
          <w:lang w:val="hy-AM"/>
        </w:rPr>
      </w:pPr>
    </w:p>
    <w:p w14:paraId="7F2181A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BEEDEA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FE29F28"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54C00F6B"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5DA2FBC"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091065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53341F2"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4FFA7F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C1716E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9D249D">
        <w:rPr>
          <w:rFonts w:ascii="GHEA Grapalat" w:hAnsi="GHEA Grapalat"/>
          <w:b/>
          <w:color w:val="000000" w:themeColor="text1"/>
          <w:lang w:val="hy-AM"/>
        </w:rPr>
        <w:t>ԵՔ-ԳՀԾՁԲ-26/26</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59965943" w:rsidR="00AB0BFB" w:rsidRPr="00477F81" w:rsidRDefault="005D0147" w:rsidP="00AB0BFB">
            <w:pPr>
              <w:widowControl w:val="0"/>
              <w:spacing w:after="120"/>
              <w:jc w:val="center"/>
              <w:rPr>
                <w:rFonts w:ascii="GHEA Grapalat" w:hAnsi="GHEA Grapalat"/>
                <w:color w:val="000000" w:themeColor="text1"/>
                <w:sz w:val="16"/>
              </w:rPr>
            </w:pPr>
            <w:r w:rsidRPr="00AA2C02">
              <w:rPr>
                <w:rFonts w:ascii="GHEA Grapalat" w:hAnsi="GHEA Grapalat"/>
                <w:sz w:val="22"/>
                <w:szCs w:val="22"/>
              </w:rPr>
              <w:t>50111170/5</w:t>
            </w:r>
            <w:r w:rsidR="00FA317A">
              <w:rPr>
                <w:rFonts w:ascii="GHEA Grapalat" w:hAnsi="GHEA Grapalat"/>
                <w:sz w:val="22"/>
                <w:szCs w:val="22"/>
              </w:rPr>
              <w:t>13</w:t>
            </w:r>
          </w:p>
        </w:tc>
        <w:tc>
          <w:tcPr>
            <w:tcW w:w="1800" w:type="dxa"/>
          </w:tcPr>
          <w:p w14:paraId="330587EB" w14:textId="7D11BBA9" w:rsidR="00AB0BFB" w:rsidRPr="005D0147" w:rsidRDefault="005D0147" w:rsidP="005D0147">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 xml:space="preserve">Услуги по техническому обслуживанию транспортных средств аппарата руководителя административного района </w:t>
            </w:r>
            <w:r w:rsidR="00FA317A">
              <w:rPr>
                <w:rFonts w:ascii="GHEA Grapalat" w:hAnsi="GHEA Grapalat"/>
                <w:color w:val="000000" w:themeColor="text1"/>
                <w:sz w:val="16"/>
              </w:rPr>
              <w:t>Нубарашен</w:t>
            </w:r>
            <w:r w:rsidRPr="005D0147">
              <w:rPr>
                <w:rFonts w:ascii="GHEA Grapalat" w:hAnsi="GHEA Grapalat"/>
                <w:color w:val="000000" w:themeColor="text1"/>
                <w:sz w:val="16"/>
              </w:rPr>
              <w:t>города Еревана</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129427FE"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7E333D1"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1203ED80"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9D249D">
        <w:rPr>
          <w:rFonts w:ascii="GHEA Grapalat" w:hAnsi="GHEA Grapalat"/>
          <w:b/>
          <w:color w:val="000000" w:themeColor="text1"/>
          <w:sz w:val="22"/>
          <w:szCs w:val="22"/>
          <w:lang w:val="hy-AM"/>
        </w:rPr>
        <w:t>ԵՔ-ԳՀԾՁԲ-26/26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779D" w14:textId="77777777" w:rsidR="00F274A4" w:rsidRDefault="00F274A4">
      <w:r>
        <w:separator/>
      </w:r>
    </w:p>
  </w:endnote>
  <w:endnote w:type="continuationSeparator" w:id="0">
    <w:p w14:paraId="7C8571D7" w14:textId="77777777" w:rsidR="00F274A4" w:rsidRDefault="00F2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1BDAD" w14:textId="77777777" w:rsidR="00F274A4" w:rsidRDefault="00F274A4">
      <w:r>
        <w:separator/>
      </w:r>
    </w:p>
  </w:footnote>
  <w:footnote w:type="continuationSeparator" w:id="0">
    <w:p w14:paraId="4A916DEC" w14:textId="77777777" w:rsidR="00F274A4" w:rsidRDefault="00F274A4">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77C72"/>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744"/>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53F"/>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4C5"/>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49D"/>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5A49"/>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A4"/>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17A"/>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 w:type="character" w:customStyle="1" w:styleId="ypks7kbdpwfgdykd3qb9">
    <w:name w:val="ypks7kbdpwfgdykd3qb9"/>
    <w:basedOn w:val="DefaultParagraphFont"/>
    <w:rsid w:val="0099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3228</TotalTime>
  <Pages>91</Pages>
  <Words>21058</Words>
  <Characters>120032</Characters>
  <Application>Microsoft Office Word</Application>
  <DocSecurity>0</DocSecurity>
  <Lines>1000</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140809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1843</cp:revision>
  <cp:lastPrinted>2018-02-16T07:12:00Z</cp:lastPrinted>
  <dcterms:created xsi:type="dcterms:W3CDTF">2019-10-28T07:04:00Z</dcterms:created>
  <dcterms:modified xsi:type="dcterms:W3CDTF">2025-12-12T13:56:00Z</dcterms:modified>
</cp:coreProperties>
</file>